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D3BF" w14:textId="77777777" w:rsidR="003C3BF5" w:rsidRPr="00974917" w:rsidRDefault="003C3BF5" w:rsidP="003C3BF5">
      <w:pPr>
        <w:pStyle w:val="Intestazione"/>
        <w:jc w:val="right"/>
        <w:rPr>
          <w:rFonts w:ascii="PT Sans" w:hAnsi="PT Sans"/>
          <w:sz w:val="20"/>
        </w:rPr>
      </w:pPr>
      <w:r w:rsidRPr="00974917">
        <w:rPr>
          <w:rFonts w:ascii="PT Sans" w:hAnsi="PT Sans"/>
          <w:sz w:val="20"/>
        </w:rPr>
        <w:t>Ref &amp; Version:</w:t>
      </w:r>
      <w:r w:rsidR="00487716">
        <w:rPr>
          <w:rFonts w:ascii="PT Sans" w:hAnsi="PT Sans"/>
          <w:sz w:val="20"/>
        </w:rPr>
        <w:t xml:space="preserve"> </w:t>
      </w:r>
    </w:p>
    <w:p w14:paraId="0808EBEE" w14:textId="77777777" w:rsidR="003C3BF5" w:rsidRPr="00974917" w:rsidRDefault="003C3BF5" w:rsidP="003C3BF5">
      <w:pPr>
        <w:pStyle w:val="Intestazione"/>
        <w:jc w:val="right"/>
        <w:rPr>
          <w:rFonts w:ascii="PT Sans" w:hAnsi="PT Sans"/>
          <w:sz w:val="20"/>
        </w:rPr>
      </w:pPr>
      <w:r w:rsidRPr="00974917">
        <w:rPr>
          <w:rFonts w:ascii="PT Sans" w:hAnsi="PT Sans"/>
          <w:sz w:val="20"/>
        </w:rPr>
        <w:t xml:space="preserve">Ethics ID number: </w:t>
      </w:r>
      <w:r w:rsidR="00974917">
        <w:rPr>
          <w:rFonts w:ascii="PT Sans" w:hAnsi="PT Sans"/>
          <w:sz w:val="20"/>
        </w:rPr>
        <w:t>27981</w:t>
      </w:r>
    </w:p>
    <w:p w14:paraId="594FBD03" w14:textId="77777777" w:rsidR="003C3BF5" w:rsidRPr="00F61E4A" w:rsidRDefault="003C3BF5" w:rsidP="003C3BF5">
      <w:pPr>
        <w:pStyle w:val="Intestazione"/>
        <w:jc w:val="right"/>
        <w:rPr>
          <w:rFonts w:ascii="PT Sans" w:hAnsi="PT Sans"/>
          <w:sz w:val="20"/>
        </w:rPr>
      </w:pPr>
      <w:r w:rsidRPr="00974917">
        <w:rPr>
          <w:rFonts w:ascii="PT Sans" w:hAnsi="PT Sans"/>
          <w:sz w:val="20"/>
        </w:rPr>
        <w:t>Date:</w:t>
      </w:r>
      <w:r w:rsidR="00974917">
        <w:rPr>
          <w:rFonts w:ascii="PT Sans" w:hAnsi="PT Sans"/>
          <w:sz w:val="20"/>
        </w:rPr>
        <w:t xml:space="preserve"> 29/03/2020</w:t>
      </w:r>
    </w:p>
    <w:p w14:paraId="6312F4BA" w14:textId="77777777" w:rsidR="00F61E4A" w:rsidRPr="00F61E4A" w:rsidRDefault="00F61E4A" w:rsidP="00F61E4A">
      <w:pPr>
        <w:rPr>
          <w:rFonts w:ascii="PT Sans" w:hAnsi="PT Sans" w:cstheme="minorHAnsi"/>
          <w:b/>
          <w:sz w:val="28"/>
        </w:rPr>
      </w:pPr>
      <w:r>
        <w:rPr>
          <w:rFonts w:cstheme="minorHAnsi"/>
          <w:b/>
          <w:noProof/>
          <w:sz w:val="28"/>
          <w:lang w:val="it-IT" w:eastAsia="it-IT"/>
        </w:rPr>
        <w:drawing>
          <wp:inline distT="0" distB="0" distL="0" distR="0" wp14:anchorId="4B5CF03B" wp14:editId="4778E71E">
            <wp:extent cx="446339" cy="46363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778" cy="464095"/>
                    </a:xfrm>
                    <a:prstGeom prst="rect">
                      <a:avLst/>
                    </a:prstGeom>
                  </pic:spPr>
                </pic:pic>
              </a:graphicData>
            </a:graphic>
          </wp:inline>
        </w:drawing>
      </w:r>
      <w:r w:rsidRPr="00F61E4A">
        <w:rPr>
          <w:rFonts w:ascii="PT Sans" w:hAnsi="PT Sans" w:cstheme="minorHAnsi"/>
          <w:b/>
          <w:sz w:val="28"/>
        </w:rPr>
        <w:t xml:space="preserve">Participant Agreement Form </w:t>
      </w:r>
    </w:p>
    <w:p w14:paraId="69437F33" w14:textId="77777777" w:rsidR="00F61E4A" w:rsidRPr="00E7186C" w:rsidRDefault="00F61E4A" w:rsidP="00F61E4A">
      <w:pPr>
        <w:rPr>
          <w:rFonts w:ascii="PT Sans" w:hAnsi="PT Sans" w:cstheme="minorHAnsi"/>
        </w:rPr>
      </w:pPr>
      <w:r w:rsidRPr="00E7186C">
        <w:rPr>
          <w:rFonts w:ascii="PT Sans" w:hAnsi="PT Sans" w:cstheme="minorHAnsi"/>
        </w:rPr>
        <w:t xml:space="preserve">Full title of project:    </w:t>
      </w:r>
      <w:r w:rsidR="00FC73F1" w:rsidRPr="00E7186C">
        <w:rPr>
          <w:rFonts w:ascii="PT Sans" w:hAnsi="PT Sans"/>
          <w:color w:val="000000"/>
        </w:rPr>
        <w:t>The evolution of the role of stringers and citizen journalists in reporting wars and conflicts: the case of the Syrian civil war</w:t>
      </w:r>
    </w:p>
    <w:p w14:paraId="5D73BC7D" w14:textId="77777777" w:rsidR="00F61E4A" w:rsidRPr="00E7186C" w:rsidDel="00B420BC" w:rsidRDefault="00F61E4A" w:rsidP="00974917">
      <w:pPr>
        <w:spacing w:after="0"/>
        <w:rPr>
          <w:del w:id="0" w:author="Asus" w:date="2020-03-29T15:45:00Z"/>
          <w:rFonts w:ascii="PT Sans" w:hAnsi="PT Sans" w:cstheme="minorHAnsi"/>
        </w:rPr>
      </w:pPr>
      <w:r w:rsidRPr="00E7186C">
        <w:rPr>
          <w:rFonts w:ascii="PT Sans" w:hAnsi="PT Sans" w:cstheme="minorHAnsi"/>
        </w:rPr>
        <w:t xml:space="preserve">Name, position and contact details of researcher: </w:t>
      </w:r>
      <w:r w:rsidR="00FC73F1" w:rsidRPr="00E7186C">
        <w:rPr>
          <w:rFonts w:ascii="PT Sans" w:hAnsi="PT Sans" w:cstheme="minorHAnsi"/>
        </w:rPr>
        <w:t xml:space="preserve">Emanuele Bussa, BU Student (ID: 5125199), </w:t>
      </w:r>
      <w:hyperlink r:id="rId13" w:history="1">
        <w:r w:rsidR="00FC73F1" w:rsidRPr="00E7186C">
          <w:rPr>
            <w:rStyle w:val="Collegamentoipertestuale"/>
            <w:rFonts w:ascii="PT Sans" w:hAnsi="PT Sans" w:cstheme="minorHAnsi"/>
          </w:rPr>
          <w:t>ebussa@bournemouth.ac.uk</w:t>
        </w:r>
      </w:hyperlink>
      <w:r w:rsidR="00FC73F1" w:rsidRPr="00E7186C">
        <w:rPr>
          <w:rFonts w:ascii="PT Sans" w:hAnsi="PT Sans" w:cstheme="minorHAnsi"/>
        </w:rPr>
        <w:t>, +39 3403515704</w:t>
      </w:r>
    </w:p>
    <w:p w14:paraId="3C12F601" w14:textId="77777777" w:rsidR="00B420BC" w:rsidRPr="00E7186C" w:rsidRDefault="00B420BC" w:rsidP="00F61E4A">
      <w:pPr>
        <w:rPr>
          <w:rFonts w:ascii="PT Sans" w:hAnsi="PT Sans" w:cstheme="minorHAnsi"/>
        </w:rPr>
      </w:pPr>
    </w:p>
    <w:p w14:paraId="3E746219" w14:textId="77777777" w:rsidR="00974917" w:rsidRPr="00E7186C" w:rsidRDefault="00F61E4A" w:rsidP="00974917">
      <w:pPr>
        <w:spacing w:after="0"/>
        <w:rPr>
          <w:rFonts w:ascii="PT Sans" w:hAnsi="PT Sans" w:cstheme="minorHAnsi"/>
        </w:rPr>
      </w:pPr>
      <w:r w:rsidRPr="00E7186C">
        <w:rPr>
          <w:rFonts w:ascii="PT Sans" w:hAnsi="PT Sans"/>
        </w:rPr>
        <w:t>Name, position and contact details of supervisor:</w:t>
      </w:r>
      <w:r w:rsidR="00E7186C" w:rsidRPr="00E7186C">
        <w:rPr>
          <w:rFonts w:ascii="PT Sans" w:hAnsi="PT Sans"/>
        </w:rPr>
        <w:t xml:space="preserve"> </w:t>
      </w:r>
      <w:r w:rsidR="00974917" w:rsidRPr="00E7186C">
        <w:rPr>
          <w:rFonts w:ascii="PT Sans" w:hAnsi="PT Sans"/>
        </w:rPr>
        <w:t>Prof</w:t>
      </w:r>
      <w:r w:rsidR="00FC73F1" w:rsidRPr="00E7186C">
        <w:rPr>
          <w:rFonts w:ascii="PT Sans" w:hAnsi="PT Sans"/>
        </w:rPr>
        <w:t xml:space="preserve"> Einar Thorsen, </w:t>
      </w:r>
      <w:r w:rsidR="00974917" w:rsidRPr="00E7186C">
        <w:rPr>
          <w:rFonts w:ascii="PT Sans" w:hAnsi="PT Sans" w:cstheme="minorHAnsi"/>
        </w:rPr>
        <w:t>01202 968838, ethorsen@bournemouth.ac.uk</w:t>
      </w:r>
    </w:p>
    <w:p w14:paraId="11E43BD7" w14:textId="77777777" w:rsidR="00B420BC" w:rsidRPr="00F61E4A" w:rsidRDefault="00B420BC" w:rsidP="00F61E4A">
      <w:pPr>
        <w:rPr>
          <w:rFonts w:ascii="PT Sans" w:hAnsi="PT Sans" w:cstheme="minorHAnsi"/>
        </w:rPr>
      </w:pPr>
    </w:p>
    <w:p w14:paraId="7BD86A03" w14:textId="77777777" w:rsidR="00F61E4A" w:rsidRPr="00BF4F92" w:rsidRDefault="00F61E4A" w:rsidP="00F61E4A">
      <w:pPr>
        <w:pStyle w:val="BodyText4"/>
        <w:tabs>
          <w:tab w:val="clear" w:pos="720"/>
        </w:tabs>
        <w:spacing w:line="240" w:lineRule="atLeast"/>
        <w:jc w:val="left"/>
        <w:rPr>
          <w:rFonts w:asciiTheme="minorHAnsi" w:hAnsiTheme="minorHAnsi"/>
          <w:sz w:val="26"/>
          <w:szCs w:val="26"/>
        </w:rPr>
      </w:pPr>
      <w:r w:rsidRPr="00BF4F92">
        <w:rPr>
          <w:rFonts w:asciiTheme="minorHAnsi" w:hAnsiTheme="minorHAnsi"/>
          <w:sz w:val="26"/>
          <w:szCs w:val="26"/>
        </w:rPr>
        <w:t xml:space="preserve">To be completed prior to data collection activity </w:t>
      </w:r>
    </w:p>
    <w:p w14:paraId="3867FD29" w14:textId="77777777" w:rsidR="00F61E4A" w:rsidRPr="002D1D5F" w:rsidRDefault="00F61E4A" w:rsidP="00F61E4A">
      <w:pPr>
        <w:pStyle w:val="BodyText4"/>
        <w:spacing w:line="240" w:lineRule="auto"/>
        <w:rPr>
          <w:rFonts w:asciiTheme="minorHAnsi" w:hAnsiTheme="minorHAnsi"/>
          <w:b/>
          <w:sz w:val="24"/>
          <w:szCs w:val="24"/>
        </w:rPr>
      </w:pPr>
    </w:p>
    <w:p w14:paraId="0867E258" w14:textId="77777777" w:rsidR="00F61E4A" w:rsidRDefault="00F61E4A" w:rsidP="00F61E4A">
      <w:pPr>
        <w:ind w:right="317"/>
        <w:outlineLvl w:val="2"/>
        <w:rPr>
          <w:rFonts w:ascii="PT Sans" w:hAnsi="PT Sans"/>
          <w:b/>
          <w:bCs/>
          <w:iCs/>
          <w:sz w:val="28"/>
          <w:szCs w:val="24"/>
          <w:lang w:eastAsia="en-GB"/>
        </w:rPr>
      </w:pPr>
      <w:r w:rsidRPr="00BF4F92">
        <w:rPr>
          <w:rFonts w:ascii="PT Sans" w:hAnsi="PT Sans"/>
          <w:b/>
          <w:bCs/>
          <w:iCs/>
          <w:sz w:val="28"/>
          <w:szCs w:val="24"/>
          <w:lang w:eastAsia="en-GB"/>
        </w:rPr>
        <w:t xml:space="preserve">Section A: </w:t>
      </w:r>
      <w:r>
        <w:rPr>
          <w:rFonts w:ascii="PT Sans" w:hAnsi="PT Sans"/>
          <w:b/>
          <w:bCs/>
          <w:iCs/>
          <w:sz w:val="28"/>
          <w:szCs w:val="24"/>
          <w:lang w:eastAsia="en-GB"/>
        </w:rPr>
        <w:t>Agreement to participate in the study</w:t>
      </w:r>
    </w:p>
    <w:p w14:paraId="1462F248" w14:textId="77777777" w:rsidR="00F61E4A" w:rsidRDefault="00F61E4A" w:rsidP="00F61E4A">
      <w:pPr>
        <w:pStyle w:val="BodyText4"/>
        <w:tabs>
          <w:tab w:val="left" w:pos="3119"/>
        </w:tabs>
        <w:spacing w:line="240" w:lineRule="auto"/>
        <w:jc w:val="left"/>
        <w:rPr>
          <w:rFonts w:asciiTheme="minorHAnsi" w:hAnsiTheme="minorHAnsi"/>
          <w:sz w:val="26"/>
          <w:szCs w:val="26"/>
        </w:rPr>
      </w:pPr>
      <w:r>
        <w:rPr>
          <w:rFonts w:asciiTheme="minorHAnsi" w:hAnsiTheme="minorHAnsi"/>
          <w:sz w:val="26"/>
          <w:szCs w:val="26"/>
        </w:rPr>
        <w:t xml:space="preserve">You should only agree to participate in the study if you agree with </w:t>
      </w:r>
      <w:proofErr w:type="gramStart"/>
      <w:r>
        <w:rPr>
          <w:rFonts w:asciiTheme="minorHAnsi" w:hAnsiTheme="minorHAnsi"/>
          <w:sz w:val="26"/>
          <w:szCs w:val="26"/>
        </w:rPr>
        <w:t>all of</w:t>
      </w:r>
      <w:proofErr w:type="gramEnd"/>
      <w:r>
        <w:rPr>
          <w:rFonts w:asciiTheme="minorHAnsi" w:hAnsiTheme="minorHAnsi"/>
          <w:sz w:val="26"/>
          <w:szCs w:val="26"/>
        </w:rPr>
        <w:t xml:space="preserve"> the statements in this table and accept that participating will involve the listed activities.  </w:t>
      </w:r>
    </w:p>
    <w:p w14:paraId="32F5835B"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Style w:val="Grigliatabella"/>
        <w:tblpPr w:leftFromText="180" w:rightFromText="180" w:vertAnchor="text" w:tblpY="1"/>
        <w:tblOverlap w:val="never"/>
        <w:tblW w:w="10173" w:type="dxa"/>
        <w:tblLook w:val="04A0" w:firstRow="1" w:lastRow="0" w:firstColumn="1" w:lastColumn="0" w:noHBand="0" w:noVBand="1"/>
      </w:tblPr>
      <w:tblGrid>
        <w:gridCol w:w="10173"/>
      </w:tblGrid>
      <w:tr w:rsidR="00F61E4A" w:rsidRPr="00A4572E" w14:paraId="63A8909D" w14:textId="77777777" w:rsidTr="00947B19">
        <w:trPr>
          <w:trHeight w:val="1277"/>
        </w:trPr>
        <w:tc>
          <w:tcPr>
            <w:tcW w:w="10173" w:type="dxa"/>
          </w:tcPr>
          <w:p w14:paraId="0FBD13AD" w14:textId="77777777" w:rsidR="00F61E4A" w:rsidRPr="00FE10CE" w:rsidRDefault="00F61E4A" w:rsidP="004C6879">
            <w:pPr>
              <w:rPr>
                <w:rFonts w:ascii="PT Sans" w:hAnsi="PT Sans"/>
              </w:rPr>
            </w:pPr>
            <w:r w:rsidRPr="00FE10CE">
              <w:rPr>
                <w:rFonts w:ascii="PT Sans" w:hAnsi="PT Sans"/>
              </w:rPr>
              <w:t>I have read and understood the P</w:t>
            </w:r>
            <w:r w:rsidR="004C6879">
              <w:rPr>
                <w:rFonts w:ascii="PT Sans" w:hAnsi="PT Sans"/>
              </w:rPr>
              <w:t>articipant</w:t>
            </w:r>
            <w:r w:rsidRPr="00FE10CE">
              <w:rPr>
                <w:rFonts w:ascii="PT Sans" w:hAnsi="PT Sans"/>
              </w:rPr>
              <w:t xml:space="preserve"> Information Sheet (</w:t>
            </w:r>
            <w:r w:rsidR="00E40FEE">
              <w:rPr>
                <w:rFonts w:ascii="PT Sans" w:hAnsi="PT Sans"/>
              </w:rPr>
              <w:t>Ethics ID number: 27981</w:t>
            </w:r>
            <w:r w:rsidRPr="00FE10CE">
              <w:rPr>
                <w:rFonts w:ascii="PT Sans" w:hAnsi="PT Sans"/>
              </w:rPr>
              <w:t xml:space="preserve">) and have been given access to the BU Research Participant </w:t>
            </w:r>
            <w:hyperlink r:id="rId14" w:history="1">
              <w:r w:rsidRPr="00FE10CE">
                <w:rPr>
                  <w:rStyle w:val="Collegamentoipertestuale"/>
                  <w:rFonts w:ascii="PT Sans" w:hAnsi="PT Sans"/>
                </w:rPr>
                <w:t>Privacy Notice</w:t>
              </w:r>
            </w:hyperlink>
            <w:r w:rsidRPr="00FE10CE">
              <w:rPr>
                <w:rFonts w:ascii="PT Sans" w:hAnsi="PT Sans"/>
              </w:rPr>
              <w:t xml:space="preserve"> which sets out how we collect and use personal  information (</w:t>
            </w:r>
            <w:hyperlink r:id="rId15" w:history="1">
              <w:r w:rsidRPr="00FE10CE">
                <w:rPr>
                  <w:rStyle w:val="Collegamentoipertestuale"/>
                  <w:rFonts w:ascii="PT Sans" w:hAnsi="PT Sans"/>
                </w:rPr>
                <w:t>https://www1.bournemouth.ac.uk/about/governance/access-information/data-protection-privacy</w:t>
              </w:r>
            </w:hyperlink>
            <w:r w:rsidRPr="00FE10CE">
              <w:rPr>
                <w:rFonts w:ascii="PT Sans" w:hAnsi="PT Sans"/>
              </w:rPr>
              <w:t>)</w:t>
            </w:r>
            <w:r>
              <w:rPr>
                <w:rFonts w:ascii="PT Sans" w:hAnsi="PT Sans"/>
              </w:rPr>
              <w:t>.</w:t>
            </w:r>
          </w:p>
        </w:tc>
      </w:tr>
      <w:tr w:rsidR="00F61E4A" w:rsidRPr="00A4572E" w14:paraId="01175E7D" w14:textId="77777777" w:rsidTr="00947B19">
        <w:trPr>
          <w:trHeight w:val="409"/>
        </w:trPr>
        <w:tc>
          <w:tcPr>
            <w:tcW w:w="10173" w:type="dxa"/>
          </w:tcPr>
          <w:p w14:paraId="54C0BCC9" w14:textId="77777777" w:rsidR="00F61E4A" w:rsidRPr="00FE10CE" w:rsidRDefault="00F61E4A" w:rsidP="00947B19">
            <w:pPr>
              <w:rPr>
                <w:rFonts w:ascii="PT Sans" w:hAnsi="PT Sans"/>
              </w:rPr>
            </w:pPr>
            <w:r w:rsidRPr="00FE10CE">
              <w:rPr>
                <w:rFonts w:ascii="PT Sans" w:hAnsi="PT Sans"/>
              </w:rPr>
              <w:t>I have had an opportunity to ask questions</w:t>
            </w:r>
            <w:r>
              <w:rPr>
                <w:rFonts w:ascii="PT Sans" w:hAnsi="PT Sans"/>
              </w:rPr>
              <w:t>.</w:t>
            </w:r>
          </w:p>
        </w:tc>
      </w:tr>
      <w:tr w:rsidR="00F61E4A" w:rsidRPr="00A4572E" w14:paraId="5D258037" w14:textId="77777777" w:rsidTr="00947B19">
        <w:trPr>
          <w:trHeight w:val="712"/>
        </w:trPr>
        <w:tc>
          <w:tcPr>
            <w:tcW w:w="10173" w:type="dxa"/>
          </w:tcPr>
          <w:p w14:paraId="7890915C" w14:textId="77777777" w:rsidR="00F61E4A" w:rsidRPr="00FE10CE" w:rsidRDefault="00F61E4A" w:rsidP="00947B19">
            <w:pPr>
              <w:rPr>
                <w:rFonts w:ascii="PT Sans" w:hAnsi="PT Sans"/>
              </w:rPr>
            </w:pPr>
            <w:r w:rsidRPr="00FE10CE">
              <w:rPr>
                <w:rFonts w:ascii="PT Sans" w:hAnsi="PT Sans"/>
              </w:rPr>
              <w:t xml:space="preserve">I understand that my participation is voluntary.  I can stop participating in research activities at any time without giving a reason and I am free to decline to answer any </w:t>
            </w:r>
            <w:proofErr w:type="gramStart"/>
            <w:r w:rsidRPr="00FE10CE">
              <w:rPr>
                <w:rFonts w:ascii="PT Sans" w:hAnsi="PT Sans"/>
              </w:rPr>
              <w:t>particular question(s)</w:t>
            </w:r>
            <w:proofErr w:type="gramEnd"/>
            <w:r>
              <w:rPr>
                <w:rFonts w:ascii="PT Sans" w:hAnsi="PT Sans"/>
              </w:rPr>
              <w:t>.</w:t>
            </w:r>
          </w:p>
        </w:tc>
      </w:tr>
      <w:tr w:rsidR="00F61E4A" w:rsidRPr="00A4572E" w14:paraId="67254E75" w14:textId="77777777" w:rsidTr="00947B19">
        <w:trPr>
          <w:trHeight w:val="570"/>
        </w:trPr>
        <w:tc>
          <w:tcPr>
            <w:tcW w:w="10173" w:type="dxa"/>
            <w:tcBorders>
              <w:bottom w:val="single" w:sz="4" w:space="0" w:color="auto"/>
            </w:tcBorders>
          </w:tcPr>
          <w:p w14:paraId="02B4A4DC" w14:textId="77777777" w:rsidR="00F61E4A" w:rsidRPr="00FE10CE" w:rsidRDefault="00F61E4A" w:rsidP="002C309A">
            <w:pPr>
              <w:rPr>
                <w:rFonts w:ascii="PT Sans" w:hAnsi="PT Sans"/>
              </w:rPr>
            </w:pPr>
            <w:r w:rsidRPr="002C309A">
              <w:rPr>
                <w:rFonts w:ascii="PT Sans" w:hAnsi="PT Sans"/>
              </w:rPr>
              <w:t xml:space="preserve">I understand that taking part in the research will include the following activity/activities as part of the research </w:t>
            </w:r>
          </w:p>
        </w:tc>
      </w:tr>
      <w:tr w:rsidR="00F61E4A" w:rsidRPr="00A4572E" w14:paraId="3244DCFD" w14:textId="77777777" w:rsidTr="00947B19">
        <w:trPr>
          <w:trHeight w:val="285"/>
        </w:trPr>
        <w:tc>
          <w:tcPr>
            <w:tcW w:w="10173" w:type="dxa"/>
            <w:tcBorders>
              <w:bottom w:val="single" w:sz="4" w:space="0" w:color="auto"/>
            </w:tcBorders>
          </w:tcPr>
          <w:p w14:paraId="1D3FC3BD" w14:textId="77777777" w:rsidR="00F61E4A" w:rsidRPr="002C309A" w:rsidRDefault="00F61E4A" w:rsidP="00F61E4A">
            <w:pPr>
              <w:pStyle w:val="Paragrafoelenco"/>
              <w:numPr>
                <w:ilvl w:val="0"/>
                <w:numId w:val="6"/>
              </w:numPr>
              <w:rPr>
                <w:rFonts w:ascii="PT Sans" w:hAnsi="PT Sans"/>
              </w:rPr>
            </w:pPr>
            <w:r w:rsidRPr="002C309A">
              <w:rPr>
                <w:rFonts w:ascii="PT Sans" w:hAnsi="PT Sans"/>
              </w:rPr>
              <w:t>being audio recorded during the project</w:t>
            </w:r>
          </w:p>
        </w:tc>
      </w:tr>
      <w:tr w:rsidR="00F61E4A" w:rsidRPr="00A4572E" w14:paraId="19859C6A" w14:textId="77777777" w:rsidTr="00947B19">
        <w:trPr>
          <w:trHeight w:val="841"/>
        </w:trPr>
        <w:tc>
          <w:tcPr>
            <w:tcW w:w="10173" w:type="dxa"/>
            <w:tcBorders>
              <w:top w:val="single" w:sz="4" w:space="0" w:color="auto"/>
              <w:left w:val="single" w:sz="4" w:space="0" w:color="auto"/>
              <w:bottom w:val="single" w:sz="4" w:space="0" w:color="auto"/>
            </w:tcBorders>
          </w:tcPr>
          <w:p w14:paraId="16DE99A6" w14:textId="77777777" w:rsidR="00E40FEE" w:rsidRDefault="00F61E4A" w:rsidP="00F61E4A">
            <w:pPr>
              <w:pStyle w:val="Paragrafoelenco"/>
              <w:numPr>
                <w:ilvl w:val="0"/>
                <w:numId w:val="6"/>
              </w:numPr>
              <w:rPr>
                <w:rFonts w:ascii="PT Sans" w:hAnsi="PT Sans"/>
              </w:rPr>
            </w:pPr>
            <w:r w:rsidRPr="002C309A">
              <w:rPr>
                <w:rFonts w:ascii="PT Sans" w:hAnsi="PT Sans"/>
              </w:rPr>
              <w:t>my words will be quoted in publications, report</w:t>
            </w:r>
            <w:r w:rsidR="00E40FEE">
              <w:rPr>
                <w:rFonts w:ascii="PT Sans" w:hAnsi="PT Sans"/>
              </w:rPr>
              <w:t xml:space="preserve">s, web </w:t>
            </w:r>
            <w:proofErr w:type="gramStart"/>
            <w:r w:rsidR="00E40FEE">
              <w:rPr>
                <w:rFonts w:ascii="PT Sans" w:hAnsi="PT Sans"/>
              </w:rPr>
              <w:t>pages</w:t>
            </w:r>
            <w:proofErr w:type="gramEnd"/>
            <w:r w:rsidR="00E40FEE">
              <w:rPr>
                <w:rFonts w:ascii="PT Sans" w:hAnsi="PT Sans"/>
              </w:rPr>
              <w:t xml:space="preserve"> and other research:</w:t>
            </w:r>
          </w:p>
          <w:p w14:paraId="74B93092" w14:textId="4644112B" w:rsidR="00E40FEE" w:rsidRDefault="00FC73F1" w:rsidP="00E40FEE">
            <w:pPr>
              <w:pStyle w:val="Paragrafoelenco"/>
              <w:numPr>
                <w:ilvl w:val="0"/>
                <w:numId w:val="13"/>
              </w:numPr>
              <w:rPr>
                <w:rFonts w:ascii="PT Sans" w:hAnsi="PT Sans"/>
              </w:rPr>
            </w:pPr>
            <w:r w:rsidRPr="002C309A">
              <w:rPr>
                <w:rFonts w:ascii="PT Sans" w:hAnsi="PT Sans"/>
              </w:rPr>
              <w:t>using my real name</w:t>
            </w:r>
            <w:r w:rsidR="007C2285">
              <w:rPr>
                <w:rFonts w:ascii="PT Sans" w:hAnsi="PT Sans"/>
              </w:rPr>
              <w:t xml:space="preserve"> </w:t>
            </w:r>
            <w:r w:rsidR="007C2285">
              <w:rPr>
                <w:rFonts w:ascii="PT Sans" w:hAnsi="PT Sans"/>
                <w:noProof/>
              </w:rPr>
              <w:drawing>
                <wp:inline distT="0" distB="0" distL="0" distR="0" wp14:anchorId="6054C2B4" wp14:editId="0DBDD293">
                  <wp:extent cx="213360" cy="213360"/>
                  <wp:effectExtent l="0" t="0" r="0" b="0"/>
                  <wp:docPr id="1936604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p>
          <w:p w14:paraId="7F8944E0" w14:textId="77777777" w:rsidR="00F61E4A" w:rsidRPr="002C309A" w:rsidRDefault="00FC73F1" w:rsidP="00E40FEE">
            <w:pPr>
              <w:pStyle w:val="Paragrafoelenco"/>
              <w:numPr>
                <w:ilvl w:val="0"/>
                <w:numId w:val="13"/>
              </w:numPr>
              <w:rPr>
                <w:rFonts w:ascii="PT Sans" w:hAnsi="PT Sans"/>
              </w:rPr>
            </w:pPr>
            <w:r w:rsidRPr="002C309A">
              <w:rPr>
                <w:rFonts w:ascii="PT Sans" w:hAnsi="PT Sans"/>
              </w:rPr>
              <w:t>without using my real name.</w:t>
            </w:r>
          </w:p>
          <w:p w14:paraId="50243EAF" w14:textId="77777777" w:rsidR="00F61E4A" w:rsidRPr="002C309A" w:rsidRDefault="00F61E4A" w:rsidP="00947B19">
            <w:pPr>
              <w:ind w:left="360"/>
              <w:rPr>
                <w:rFonts w:ascii="PT Sans" w:hAnsi="PT Sans"/>
              </w:rPr>
            </w:pPr>
          </w:p>
        </w:tc>
      </w:tr>
      <w:tr w:rsidR="00F61E4A" w:rsidRPr="00A4572E" w14:paraId="23EE92C8" w14:textId="77777777" w:rsidTr="00947B19">
        <w:trPr>
          <w:trHeight w:val="1141"/>
        </w:trPr>
        <w:tc>
          <w:tcPr>
            <w:tcW w:w="10173" w:type="dxa"/>
          </w:tcPr>
          <w:p w14:paraId="35CE4402" w14:textId="77777777" w:rsidR="00F61E4A" w:rsidRDefault="00F61E4A" w:rsidP="00947B19">
            <w:pPr>
              <w:rPr>
                <w:rFonts w:ascii="PT Sans" w:hAnsi="PT Sans"/>
              </w:rPr>
            </w:pPr>
            <w:r w:rsidRPr="00FE10CE">
              <w:rPr>
                <w:rFonts w:ascii="PT Sans" w:hAnsi="PT Sans"/>
              </w:rPr>
              <w:t>I understand that</w:t>
            </w:r>
            <w:r>
              <w:rPr>
                <w:rFonts w:ascii="PT Sans" w:hAnsi="PT Sans"/>
              </w:rPr>
              <w:t>, if I withdraw</w:t>
            </w:r>
            <w:r w:rsidR="007B5D21">
              <w:rPr>
                <w:rFonts w:ascii="PT Sans" w:hAnsi="PT Sans"/>
              </w:rPr>
              <w:t xml:space="preserve"> </w:t>
            </w:r>
            <w:r>
              <w:rPr>
                <w:rFonts w:ascii="PT Sans" w:hAnsi="PT Sans"/>
              </w:rPr>
              <w:t xml:space="preserve">from the study, </w:t>
            </w:r>
            <w:r w:rsidRPr="00FE10CE">
              <w:rPr>
                <w:rFonts w:ascii="PT Sans" w:hAnsi="PT Sans"/>
              </w:rPr>
              <w:t xml:space="preserve">I will </w:t>
            </w:r>
            <w:r>
              <w:rPr>
                <w:rFonts w:ascii="PT Sans" w:hAnsi="PT Sans"/>
              </w:rPr>
              <w:t xml:space="preserve">also </w:t>
            </w:r>
            <w:r w:rsidRPr="00FE10CE">
              <w:rPr>
                <w:rFonts w:ascii="PT Sans" w:hAnsi="PT Sans"/>
              </w:rPr>
              <w:t xml:space="preserve">be able to withdraw my data </w:t>
            </w:r>
            <w:r>
              <w:rPr>
                <w:rFonts w:ascii="PT Sans" w:hAnsi="PT Sans"/>
              </w:rPr>
              <w:t xml:space="preserve">from further use in the study </w:t>
            </w:r>
            <w:r w:rsidRPr="00992068">
              <w:rPr>
                <w:rFonts w:ascii="PT Sans" w:hAnsi="PT Sans"/>
                <w:b/>
              </w:rPr>
              <w:t>except</w:t>
            </w:r>
            <w:r>
              <w:rPr>
                <w:rFonts w:ascii="PT Sans" w:hAnsi="PT Sans"/>
              </w:rPr>
              <w:t xml:space="preserve"> where </w:t>
            </w:r>
            <w:r w:rsidRPr="00FE10CE">
              <w:rPr>
                <w:rFonts w:ascii="PT Sans" w:hAnsi="PT Sans"/>
              </w:rPr>
              <w:t>my data has been anonymised (</w:t>
            </w:r>
            <w:r>
              <w:rPr>
                <w:rFonts w:ascii="PT Sans" w:hAnsi="PT Sans"/>
              </w:rPr>
              <w:t>as</w:t>
            </w:r>
            <w:r w:rsidRPr="00FE10CE">
              <w:rPr>
                <w:rFonts w:ascii="PT Sans" w:hAnsi="PT Sans"/>
              </w:rPr>
              <w:t xml:space="preserve"> I cannot be identified) or it will be harmful to the project to have my data removed.</w:t>
            </w:r>
          </w:p>
          <w:p w14:paraId="4513CEBA" w14:textId="77777777" w:rsidR="00F61E4A" w:rsidRPr="00FE10CE" w:rsidRDefault="00F61E4A" w:rsidP="00947B19">
            <w:pPr>
              <w:rPr>
                <w:rFonts w:ascii="PT Sans" w:hAnsi="PT Sans"/>
              </w:rPr>
            </w:pPr>
          </w:p>
        </w:tc>
      </w:tr>
      <w:tr w:rsidR="00F61E4A" w:rsidRPr="00A4572E" w14:paraId="1DD529C7" w14:textId="77777777" w:rsidTr="00947B19">
        <w:trPr>
          <w:trHeight w:val="841"/>
        </w:trPr>
        <w:tc>
          <w:tcPr>
            <w:tcW w:w="10173" w:type="dxa"/>
          </w:tcPr>
          <w:p w14:paraId="1281DB00" w14:textId="77777777" w:rsidR="00F61E4A" w:rsidRPr="002C309A" w:rsidRDefault="00F61E4A" w:rsidP="00947B19">
            <w:pPr>
              <w:rPr>
                <w:rFonts w:ascii="PT Sans" w:hAnsi="PT Sans"/>
              </w:rPr>
            </w:pPr>
            <w:r w:rsidRPr="002C309A">
              <w:rPr>
                <w:rFonts w:ascii="PT Sans" w:hAnsi="PT Sans"/>
              </w:rPr>
              <w:t>I understand that my data may be included in an anonymised form within a dataset to be archived at BU’s Online Research Data Repository.</w:t>
            </w:r>
          </w:p>
          <w:p w14:paraId="1ABB4866" w14:textId="77777777" w:rsidR="00F61E4A" w:rsidRPr="002C309A" w:rsidRDefault="00F61E4A" w:rsidP="00947B19">
            <w:pPr>
              <w:rPr>
                <w:rFonts w:ascii="PT Sans" w:hAnsi="PT Sans"/>
              </w:rPr>
            </w:pPr>
          </w:p>
        </w:tc>
      </w:tr>
      <w:tr w:rsidR="00F61E4A" w:rsidRPr="00A4572E" w14:paraId="2EDF9801" w14:textId="77777777" w:rsidTr="00947B19">
        <w:trPr>
          <w:trHeight w:val="680"/>
        </w:trPr>
        <w:tc>
          <w:tcPr>
            <w:tcW w:w="10173" w:type="dxa"/>
          </w:tcPr>
          <w:p w14:paraId="15B07E07" w14:textId="77777777" w:rsidR="00F61E4A" w:rsidRPr="00FE10CE" w:rsidRDefault="00F61E4A" w:rsidP="00947B19">
            <w:pPr>
              <w:rPr>
                <w:rFonts w:ascii="PT Sans" w:hAnsi="PT Sans"/>
              </w:rPr>
            </w:pPr>
            <w:r w:rsidRPr="00FE10CE">
              <w:rPr>
                <w:rFonts w:ascii="PT Sans" w:hAnsi="PT Sans"/>
              </w:rPr>
              <w:t xml:space="preserve">I understand that my data may be used in an anonymised form by the research team to support other research projects in the future, including future publications, </w:t>
            </w:r>
            <w:proofErr w:type="gramStart"/>
            <w:r w:rsidRPr="00FE10CE">
              <w:rPr>
                <w:rFonts w:ascii="PT Sans" w:hAnsi="PT Sans"/>
              </w:rPr>
              <w:t>reports</w:t>
            </w:r>
            <w:proofErr w:type="gramEnd"/>
            <w:r w:rsidRPr="00FE10CE">
              <w:rPr>
                <w:rFonts w:ascii="PT Sans" w:hAnsi="PT Sans"/>
              </w:rPr>
              <w:t xml:space="preserve"> or presentations</w:t>
            </w:r>
            <w:r w:rsidR="004C6879">
              <w:rPr>
                <w:rFonts w:ascii="PT Sans" w:hAnsi="PT Sans"/>
              </w:rPr>
              <w:t>.</w:t>
            </w:r>
          </w:p>
        </w:tc>
      </w:tr>
    </w:tbl>
    <w:tbl>
      <w:tblPr>
        <w:tblStyle w:val="Grigliatabella"/>
        <w:tblW w:w="0" w:type="auto"/>
        <w:tblLook w:val="04A0" w:firstRow="1" w:lastRow="0" w:firstColumn="1" w:lastColumn="0" w:noHBand="0" w:noVBand="1"/>
      </w:tblPr>
      <w:tblGrid>
        <w:gridCol w:w="8472"/>
        <w:gridCol w:w="1666"/>
      </w:tblGrid>
      <w:tr w:rsidR="00F61E4A" w14:paraId="2AE8F25D" w14:textId="77777777" w:rsidTr="00947B19">
        <w:tc>
          <w:tcPr>
            <w:tcW w:w="8472" w:type="dxa"/>
          </w:tcPr>
          <w:p w14:paraId="52D72073" w14:textId="77777777" w:rsidR="00F61E4A" w:rsidRPr="00FC0FEF" w:rsidRDefault="00F61E4A" w:rsidP="00947B19">
            <w:pPr>
              <w:pStyle w:val="BodyText4"/>
              <w:tabs>
                <w:tab w:val="left" w:pos="3119"/>
              </w:tabs>
              <w:spacing w:line="240" w:lineRule="auto"/>
              <w:jc w:val="left"/>
              <w:rPr>
                <w:rFonts w:asciiTheme="minorHAnsi" w:hAnsiTheme="minorHAnsi"/>
                <w:sz w:val="22"/>
                <w:szCs w:val="22"/>
              </w:rPr>
            </w:pPr>
          </w:p>
        </w:tc>
        <w:tc>
          <w:tcPr>
            <w:tcW w:w="1666" w:type="dxa"/>
          </w:tcPr>
          <w:p w14:paraId="2204BD90" w14:textId="77777777" w:rsidR="00F61E4A" w:rsidRPr="00FC0FEF" w:rsidRDefault="00F61E4A" w:rsidP="00947B19">
            <w:pPr>
              <w:pStyle w:val="BodyText4"/>
              <w:tabs>
                <w:tab w:val="left" w:pos="3119"/>
              </w:tabs>
              <w:spacing w:line="240" w:lineRule="auto"/>
              <w:jc w:val="left"/>
              <w:rPr>
                <w:rFonts w:ascii="PT Sans" w:hAnsi="PT Sans"/>
                <w:sz w:val="22"/>
                <w:szCs w:val="22"/>
              </w:rPr>
            </w:pPr>
            <w:r w:rsidRPr="00FC0FEF">
              <w:rPr>
                <w:rFonts w:ascii="PT Sans" w:hAnsi="PT Sans"/>
                <w:b/>
                <w:sz w:val="22"/>
                <w:szCs w:val="22"/>
                <w:lang w:eastAsia="en-GB"/>
              </w:rPr>
              <w:t>Initial box to agree</w:t>
            </w:r>
          </w:p>
        </w:tc>
      </w:tr>
      <w:tr w:rsidR="00F61E4A" w14:paraId="5C9853CD" w14:textId="77777777" w:rsidTr="00947B19">
        <w:tc>
          <w:tcPr>
            <w:tcW w:w="8472" w:type="dxa"/>
          </w:tcPr>
          <w:p w14:paraId="45A6A457" w14:textId="77777777" w:rsidR="00F61E4A" w:rsidRPr="00FC0FEF" w:rsidRDefault="00F61E4A" w:rsidP="00947B19">
            <w:pPr>
              <w:pStyle w:val="BodyText4"/>
              <w:tabs>
                <w:tab w:val="left" w:pos="3119"/>
              </w:tabs>
              <w:spacing w:line="240" w:lineRule="auto"/>
              <w:jc w:val="left"/>
              <w:rPr>
                <w:rFonts w:ascii="PT Sans" w:hAnsi="PT Sans"/>
                <w:b/>
                <w:sz w:val="22"/>
                <w:szCs w:val="22"/>
              </w:rPr>
            </w:pPr>
            <w:r w:rsidRPr="00FC0FEF">
              <w:rPr>
                <w:rFonts w:ascii="PT Sans" w:hAnsi="PT Sans"/>
                <w:b/>
                <w:sz w:val="22"/>
                <w:szCs w:val="22"/>
              </w:rPr>
              <w:lastRenderedPageBreak/>
              <w:t>I consent to take part in the project on the basis set out above (Section A)</w:t>
            </w:r>
          </w:p>
        </w:tc>
        <w:tc>
          <w:tcPr>
            <w:tcW w:w="1666" w:type="dxa"/>
          </w:tcPr>
          <w:p w14:paraId="24FB6D2E" w14:textId="0D7EEA08" w:rsidR="00F61E4A" w:rsidRDefault="007C2285" w:rsidP="00947B19">
            <w:pPr>
              <w:pStyle w:val="BodyText4"/>
              <w:tabs>
                <w:tab w:val="left" w:pos="3119"/>
              </w:tabs>
              <w:spacing w:line="240" w:lineRule="auto"/>
              <w:jc w:val="left"/>
              <w:rPr>
                <w:rFonts w:asciiTheme="minorHAnsi" w:hAnsiTheme="minorHAnsi"/>
                <w:sz w:val="26"/>
                <w:szCs w:val="26"/>
              </w:rPr>
            </w:pPr>
            <w:r>
              <w:rPr>
                <w:noProof/>
              </w:rPr>
              <w:drawing>
                <wp:inline distT="0" distB="0" distL="0" distR="0" wp14:anchorId="58E4E7C8" wp14:editId="609CCA4E">
                  <wp:extent cx="213755" cy="213755"/>
                  <wp:effectExtent l="0" t="0" r="0" b="0"/>
                  <wp:docPr id="844408086" name="Graphic 8444080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p>
        </w:tc>
      </w:tr>
    </w:tbl>
    <w:p w14:paraId="5AD3D45C"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0B86B50D"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49DC6F37"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28A3735D" w14:textId="77777777" w:rsidR="00F61E4A" w:rsidRPr="003C3BF5" w:rsidRDefault="00F61E4A" w:rsidP="00F61E4A">
      <w:pPr>
        <w:ind w:right="317"/>
        <w:outlineLvl w:val="2"/>
        <w:rPr>
          <w:b/>
          <w:bCs/>
          <w:iCs/>
          <w:sz w:val="28"/>
          <w:szCs w:val="24"/>
          <w:lang w:eastAsia="en-GB"/>
        </w:rPr>
      </w:pPr>
      <w:r w:rsidRPr="003C3BF5">
        <w:rPr>
          <w:b/>
          <w:bCs/>
          <w:iCs/>
          <w:sz w:val="28"/>
          <w:szCs w:val="24"/>
          <w:lang w:eastAsia="en-GB"/>
        </w:rPr>
        <w:t xml:space="preserve">Section B: The following parts of the study are optional </w:t>
      </w:r>
    </w:p>
    <w:p w14:paraId="218D7D38" w14:textId="77777777" w:rsidR="00F61E4A" w:rsidRPr="003C3BF5" w:rsidRDefault="00F61E4A" w:rsidP="00F61E4A">
      <w:pPr>
        <w:ind w:right="317"/>
        <w:outlineLvl w:val="2"/>
        <w:rPr>
          <w:rFonts w:eastAsia="Times New Roman" w:cs="Times New Roman"/>
          <w:spacing w:val="-2"/>
          <w:sz w:val="26"/>
          <w:szCs w:val="26"/>
        </w:rPr>
      </w:pPr>
      <w:r w:rsidRPr="003C3BF5">
        <w:rPr>
          <w:rFonts w:eastAsia="Times New Roman" w:cs="Times New Roman"/>
          <w:spacing w:val="-2"/>
          <w:sz w:val="26"/>
          <w:szCs w:val="26"/>
        </w:rPr>
        <w:t xml:space="preserve">You can decide about each of these activities separately.  Even if you do not agree to any of these activities you can still take part in the study. If you do not wish to give permission for an activity, do not initial the box next to it. </w:t>
      </w:r>
    </w:p>
    <w:tbl>
      <w:tblPr>
        <w:tblStyle w:val="Grigliatabella"/>
        <w:tblW w:w="0" w:type="auto"/>
        <w:tblLook w:val="04A0" w:firstRow="1" w:lastRow="0" w:firstColumn="1" w:lastColumn="0" w:noHBand="0" w:noVBand="1"/>
      </w:tblPr>
      <w:tblGrid>
        <w:gridCol w:w="607"/>
        <w:gridCol w:w="8079"/>
        <w:gridCol w:w="1418"/>
      </w:tblGrid>
      <w:tr w:rsidR="00F61E4A" w:rsidRPr="00A4572E" w14:paraId="7498EA35" w14:textId="77777777" w:rsidTr="00947B19">
        <w:tc>
          <w:tcPr>
            <w:tcW w:w="8686" w:type="dxa"/>
            <w:gridSpan w:val="2"/>
            <w:tcBorders>
              <w:top w:val="nil"/>
              <w:left w:val="nil"/>
            </w:tcBorders>
          </w:tcPr>
          <w:p w14:paraId="4C099D4B" w14:textId="77777777" w:rsidR="00F61E4A" w:rsidRPr="00A4572E" w:rsidRDefault="00F61E4A" w:rsidP="00947B19">
            <w:pPr>
              <w:rPr>
                <w:rFonts w:ascii="Calibri" w:hAnsi="Calibri"/>
                <w:lang w:eastAsia="en-GB"/>
              </w:rPr>
            </w:pPr>
          </w:p>
        </w:tc>
        <w:tc>
          <w:tcPr>
            <w:tcW w:w="1418" w:type="dxa"/>
          </w:tcPr>
          <w:p w14:paraId="27E418D2" w14:textId="77777777" w:rsidR="00F61E4A" w:rsidRPr="00A4572E" w:rsidRDefault="00F61E4A" w:rsidP="00947B19">
            <w:pPr>
              <w:rPr>
                <w:rFonts w:ascii="Calibri" w:hAnsi="Calibri"/>
                <w:b/>
                <w:lang w:eastAsia="en-GB"/>
              </w:rPr>
            </w:pPr>
            <w:r w:rsidRPr="00A4572E">
              <w:rPr>
                <w:rFonts w:ascii="Calibri" w:hAnsi="Calibri"/>
                <w:b/>
                <w:lang w:eastAsia="en-GB"/>
              </w:rPr>
              <w:t>Initial boxes to agree</w:t>
            </w:r>
          </w:p>
        </w:tc>
      </w:tr>
      <w:tr w:rsidR="00F61E4A" w:rsidRPr="00A4572E" w14:paraId="1E8B0628" w14:textId="77777777" w:rsidTr="00947B19">
        <w:tc>
          <w:tcPr>
            <w:tcW w:w="607" w:type="dxa"/>
          </w:tcPr>
          <w:p w14:paraId="295DDCC1" w14:textId="77777777" w:rsidR="00F61E4A" w:rsidRPr="00A4572E" w:rsidRDefault="00F61E4A" w:rsidP="00947B19">
            <w:pPr>
              <w:rPr>
                <w:rFonts w:ascii="Calibri" w:hAnsi="Calibri"/>
                <w:lang w:eastAsia="en-GB"/>
              </w:rPr>
            </w:pPr>
          </w:p>
        </w:tc>
        <w:tc>
          <w:tcPr>
            <w:tcW w:w="8079" w:type="dxa"/>
          </w:tcPr>
          <w:p w14:paraId="10EAA85D"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understand that my words may be quoted in publications, reports, web </w:t>
            </w:r>
            <w:proofErr w:type="gramStart"/>
            <w:r w:rsidRPr="002C309A">
              <w:rPr>
                <w:rFonts w:ascii="PT Sans" w:hAnsi="PT Sans" w:cstheme="minorHAnsi"/>
              </w:rPr>
              <w:t>pages</w:t>
            </w:r>
            <w:proofErr w:type="gramEnd"/>
            <w:r w:rsidRPr="002C309A">
              <w:rPr>
                <w:rFonts w:ascii="PT Sans" w:hAnsi="PT Sans" w:cstheme="minorHAnsi"/>
              </w:rPr>
              <w:t xml:space="preserve"> and other research outputs.</w:t>
            </w:r>
          </w:p>
          <w:p w14:paraId="1549BFDE" w14:textId="77777777" w:rsidR="00F61E4A" w:rsidRDefault="00F61E4A" w:rsidP="00947B19">
            <w:pPr>
              <w:ind w:right="34"/>
              <w:rPr>
                <w:ins w:id="1" w:author="Stephen Jukes" w:date="2020-03-25T09:23:00Z"/>
                <w:rFonts w:ascii="PT Sans" w:hAnsi="PT Sans" w:cstheme="minorHAnsi"/>
              </w:rPr>
            </w:pPr>
            <w:r w:rsidRPr="002C309A">
              <w:rPr>
                <w:rFonts w:ascii="PT Sans" w:hAnsi="PT Sans" w:cstheme="minorHAnsi"/>
              </w:rPr>
              <w:t>Please choose one of the following two options:</w:t>
            </w:r>
          </w:p>
          <w:p w14:paraId="49527772" w14:textId="77777777" w:rsidR="00793F6F" w:rsidRPr="002C309A" w:rsidRDefault="00793F6F" w:rsidP="00947B19">
            <w:pPr>
              <w:ind w:right="34"/>
              <w:rPr>
                <w:rFonts w:ascii="PT Sans" w:hAnsi="PT Sans" w:cstheme="minorHAnsi"/>
              </w:rPr>
            </w:pPr>
          </w:p>
          <w:p w14:paraId="7BBD3B69" w14:textId="378473BE" w:rsidR="003A0366" w:rsidRPr="007C2285" w:rsidRDefault="0041213F" w:rsidP="007C2285">
            <w:pPr>
              <w:pStyle w:val="Paragrafoelenco"/>
              <w:numPr>
                <w:ilvl w:val="0"/>
                <w:numId w:val="11"/>
              </w:numPr>
              <w:spacing w:after="200" w:line="276" w:lineRule="auto"/>
              <w:rPr>
                <w:rFonts w:ascii="PT Sans" w:hAnsi="PT Sans" w:cstheme="minorHAnsi"/>
                <w:i/>
                <w:iCs/>
                <w:color w:val="4F81BD" w:themeColor="accent1"/>
              </w:rPr>
            </w:pPr>
            <w:r w:rsidRPr="007C2285">
              <w:rPr>
                <w:rFonts w:ascii="PT Sans" w:hAnsi="PT Sans" w:cstheme="minorHAnsi"/>
              </w:rPr>
              <w:t>I agree that my real name can</w:t>
            </w:r>
            <w:r w:rsidR="00B10045">
              <w:rPr>
                <w:rFonts w:ascii="PT Sans" w:hAnsi="PT Sans" w:cstheme="minorHAnsi"/>
              </w:rPr>
              <w:t xml:space="preserve"> be</w:t>
            </w:r>
            <w:r w:rsidRPr="007C2285">
              <w:rPr>
                <w:rFonts w:ascii="PT Sans" w:hAnsi="PT Sans" w:cstheme="minorHAnsi"/>
              </w:rPr>
              <w:t xml:space="preserve"> used in the above.</w:t>
            </w:r>
            <w:r w:rsidR="007C2285" w:rsidRPr="007C2285">
              <w:rPr>
                <w:rFonts w:ascii="PT Sans" w:hAnsi="PT Sans" w:cstheme="minorHAnsi"/>
              </w:rPr>
              <w:t xml:space="preserve"> </w:t>
            </w:r>
            <w:r w:rsidR="007C2285">
              <w:rPr>
                <w:noProof/>
              </w:rPr>
              <w:drawing>
                <wp:inline distT="0" distB="0" distL="0" distR="0" wp14:anchorId="0F35804E" wp14:editId="70064C57">
                  <wp:extent cx="213755" cy="213755"/>
                  <wp:effectExtent l="0" t="0" r="0" b="0"/>
                  <wp:docPr id="1496899427" name="Graphic 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99427" name="Graphic 1496899427" descr="Checkmark with solid fill"/>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22699" cy="222699"/>
                          </a:xfrm>
                          <a:prstGeom prst="rect">
                            <a:avLst/>
                          </a:prstGeom>
                        </pic:spPr>
                      </pic:pic>
                    </a:graphicData>
                  </a:graphic>
                </wp:inline>
              </w:drawing>
            </w:r>
            <w:r w:rsidR="007C2285">
              <w:t xml:space="preserve"> </w:t>
            </w:r>
            <w:r w:rsidR="007C2285" w:rsidRPr="007C2285">
              <w:rPr>
                <w:rFonts w:ascii="PT Sans" w:hAnsi="PT Sans" w:cstheme="minorHAnsi"/>
                <w:i/>
                <w:iCs/>
                <w:color w:val="4F81BD" w:themeColor="accent1"/>
              </w:rPr>
              <w:t>I agree that my real name can used in the above.</w:t>
            </w:r>
          </w:p>
          <w:p w14:paraId="259D13AC" w14:textId="77777777" w:rsidR="003A0366" w:rsidRPr="00031819" w:rsidRDefault="0041213F">
            <w:pPr>
              <w:pStyle w:val="Paragrafoelenco"/>
              <w:numPr>
                <w:ilvl w:val="0"/>
                <w:numId w:val="11"/>
              </w:numPr>
              <w:spacing w:after="200" w:line="276" w:lineRule="auto"/>
              <w:ind w:right="34"/>
              <w:rPr>
                <w:rFonts w:ascii="PT Sans" w:hAnsi="PT Sans" w:cstheme="minorHAnsi"/>
              </w:rPr>
            </w:pPr>
            <w:r w:rsidRPr="0041213F">
              <w:rPr>
                <w:rFonts w:ascii="PT Sans" w:hAnsi="PT Sans" w:cstheme="minorHAnsi"/>
              </w:rPr>
              <w:t xml:space="preserve">I do </w:t>
            </w:r>
            <w:r w:rsidRPr="0041213F">
              <w:rPr>
                <w:rFonts w:ascii="PT Sans" w:hAnsi="PT Sans" w:cstheme="minorHAnsi"/>
                <w:b/>
              </w:rPr>
              <w:t>not</w:t>
            </w:r>
            <w:r w:rsidRPr="0041213F">
              <w:rPr>
                <w:rFonts w:ascii="PT Sans" w:hAnsi="PT Sans" w:cstheme="minorHAnsi"/>
              </w:rPr>
              <w:t xml:space="preserve"> agree that my real name can be used in the above </w:t>
            </w:r>
            <w:r w:rsidRPr="00031819">
              <w:rPr>
                <w:rFonts w:ascii="PT Sans" w:hAnsi="PT Sans" w:cstheme="minorHAnsi"/>
              </w:rPr>
              <w:t>and any use of my interview will be anonymised.</w:t>
            </w:r>
          </w:p>
          <w:p w14:paraId="16086FF3" w14:textId="77777777" w:rsidR="00F61E4A" w:rsidRPr="002C309A" w:rsidRDefault="00F61E4A" w:rsidP="00947B19">
            <w:pPr>
              <w:rPr>
                <w:rFonts w:ascii="PT Sans" w:hAnsi="PT Sans"/>
              </w:rPr>
            </w:pPr>
          </w:p>
        </w:tc>
        <w:tc>
          <w:tcPr>
            <w:tcW w:w="1418" w:type="dxa"/>
          </w:tcPr>
          <w:p w14:paraId="5CBB752C" w14:textId="77777777" w:rsidR="00F61E4A" w:rsidRPr="00A4572E" w:rsidRDefault="00F61E4A" w:rsidP="00947B19">
            <w:pPr>
              <w:rPr>
                <w:rFonts w:ascii="Calibri" w:hAnsi="Calibri"/>
                <w:lang w:eastAsia="en-GB"/>
              </w:rPr>
            </w:pPr>
          </w:p>
        </w:tc>
      </w:tr>
      <w:tr w:rsidR="00F61E4A" w:rsidRPr="00A4572E" w14:paraId="43CB2435" w14:textId="77777777" w:rsidTr="00947B19">
        <w:tc>
          <w:tcPr>
            <w:tcW w:w="607" w:type="dxa"/>
          </w:tcPr>
          <w:p w14:paraId="5677F8F5" w14:textId="77777777" w:rsidR="00F61E4A" w:rsidRPr="002C309A" w:rsidRDefault="00F61E4A" w:rsidP="00947B19">
            <w:pPr>
              <w:rPr>
                <w:rFonts w:ascii="Calibri" w:hAnsi="Calibri"/>
                <w:highlight w:val="yellow"/>
                <w:lang w:eastAsia="en-GB"/>
              </w:rPr>
            </w:pPr>
          </w:p>
        </w:tc>
        <w:tc>
          <w:tcPr>
            <w:tcW w:w="8079" w:type="dxa"/>
          </w:tcPr>
          <w:p w14:paraId="5396B355" w14:textId="77777777" w:rsidR="00F61E4A" w:rsidRPr="002C309A" w:rsidRDefault="00F61E4A" w:rsidP="00947B19">
            <w:pPr>
              <w:ind w:right="34"/>
              <w:rPr>
                <w:rFonts w:ascii="PT Sans" w:hAnsi="PT Sans" w:cstheme="minorHAnsi"/>
              </w:rPr>
            </w:pPr>
            <w:r w:rsidRPr="002C309A">
              <w:rPr>
                <w:rFonts w:ascii="PT Sans" w:hAnsi="PT Sans" w:cstheme="minorHAnsi"/>
              </w:rPr>
              <w:t xml:space="preserve">I agree </w:t>
            </w:r>
            <w:r w:rsidR="002C309A">
              <w:rPr>
                <w:rFonts w:ascii="PT Sans" w:hAnsi="PT Sans" w:cstheme="minorHAnsi"/>
              </w:rPr>
              <w:t>being audio recorded during the project.</w:t>
            </w:r>
          </w:p>
          <w:p w14:paraId="576AA609" w14:textId="77777777" w:rsidR="00F61E4A" w:rsidRPr="002C309A" w:rsidRDefault="00F61E4A" w:rsidP="00947B19">
            <w:pPr>
              <w:ind w:right="34"/>
              <w:rPr>
                <w:rFonts w:ascii="PT Sans" w:hAnsi="PT Sans" w:cstheme="minorHAnsi"/>
              </w:rPr>
            </w:pPr>
          </w:p>
        </w:tc>
        <w:tc>
          <w:tcPr>
            <w:tcW w:w="1418" w:type="dxa"/>
          </w:tcPr>
          <w:p w14:paraId="31707F29" w14:textId="77777777" w:rsidR="00F61E4A" w:rsidRPr="00A4572E" w:rsidRDefault="00F61E4A" w:rsidP="00947B19">
            <w:pPr>
              <w:rPr>
                <w:rFonts w:ascii="Calibri" w:hAnsi="Calibri"/>
                <w:lang w:eastAsia="en-GB"/>
              </w:rPr>
            </w:pPr>
          </w:p>
        </w:tc>
      </w:tr>
    </w:tbl>
    <w:p w14:paraId="6338D6B3" w14:textId="77777777" w:rsidR="00F61E4A" w:rsidRDefault="00F61E4A" w:rsidP="00F61E4A">
      <w:pPr>
        <w:pStyle w:val="BodyText4"/>
        <w:tabs>
          <w:tab w:val="left" w:pos="3119"/>
        </w:tabs>
        <w:spacing w:line="240" w:lineRule="auto"/>
        <w:jc w:val="left"/>
        <w:rPr>
          <w:rFonts w:asciiTheme="minorHAnsi" w:hAnsiTheme="minorHAnsi"/>
          <w:sz w:val="26"/>
          <w:szCs w:val="26"/>
        </w:rPr>
      </w:pPr>
    </w:p>
    <w:p w14:paraId="16917BE1" w14:textId="77777777" w:rsidR="00F61E4A" w:rsidRDefault="00F61E4A" w:rsidP="00F61E4A">
      <w:pPr>
        <w:pStyle w:val="BodyText4"/>
        <w:tabs>
          <w:tab w:val="left" w:pos="3119"/>
        </w:tabs>
        <w:spacing w:line="240" w:lineRule="auto"/>
        <w:jc w:val="left"/>
        <w:rPr>
          <w:rFonts w:asciiTheme="minorHAnsi" w:hAnsiTheme="minorHAnsi"/>
          <w:sz w:val="26"/>
          <w:szCs w:val="26"/>
        </w:rPr>
      </w:pPr>
    </w:p>
    <w:tbl>
      <w:tblPr>
        <w:tblpPr w:leftFromText="180" w:rightFromText="180" w:vertAnchor="text" w:tblpY="1"/>
        <w:tblOverlap w:val="never"/>
        <w:tblW w:w="8931" w:type="dxa"/>
        <w:tblLayout w:type="fixed"/>
        <w:tblLook w:val="0000" w:firstRow="0" w:lastRow="0" w:firstColumn="0" w:lastColumn="0" w:noHBand="0" w:noVBand="0"/>
      </w:tblPr>
      <w:tblGrid>
        <w:gridCol w:w="3686"/>
        <w:gridCol w:w="425"/>
        <w:gridCol w:w="1985"/>
        <w:gridCol w:w="425"/>
        <w:gridCol w:w="1843"/>
        <w:gridCol w:w="567"/>
      </w:tblGrid>
      <w:tr w:rsidR="00F61E4A" w:rsidRPr="00C84103" w14:paraId="4C26DFF7" w14:textId="77777777" w:rsidTr="007C2285">
        <w:tc>
          <w:tcPr>
            <w:tcW w:w="8364" w:type="dxa"/>
            <w:gridSpan w:val="5"/>
          </w:tcPr>
          <w:p w14:paraId="664A1AF6" w14:textId="77777777" w:rsidR="00F61E4A" w:rsidRPr="00C84103" w:rsidRDefault="00F61E4A" w:rsidP="007C2285">
            <w:pPr>
              <w:rPr>
                <w:b/>
              </w:rPr>
            </w:pPr>
            <w:r>
              <w:rPr>
                <w:b/>
              </w:rPr>
              <w:t xml:space="preserve">I confirm my agreement to take part in the project on the basis set out above. </w:t>
            </w:r>
          </w:p>
        </w:tc>
        <w:tc>
          <w:tcPr>
            <w:tcW w:w="567" w:type="dxa"/>
          </w:tcPr>
          <w:p w14:paraId="43F9405C" w14:textId="77777777" w:rsidR="00F61E4A" w:rsidRPr="00C84103" w:rsidRDefault="00F61E4A" w:rsidP="007C2285">
            <w:pPr>
              <w:pStyle w:val="BodyText4"/>
              <w:numPr>
                <w:ilvl w:val="0"/>
                <w:numId w:val="4"/>
              </w:numPr>
              <w:tabs>
                <w:tab w:val="clear" w:pos="720"/>
              </w:tabs>
              <w:spacing w:line="240" w:lineRule="auto"/>
              <w:rPr>
                <w:rFonts w:asciiTheme="minorHAnsi" w:hAnsiTheme="minorHAnsi"/>
              </w:rPr>
            </w:pPr>
          </w:p>
        </w:tc>
      </w:tr>
      <w:tr w:rsidR="00F61E4A" w:rsidRPr="00C84103" w14:paraId="1FBEC92A" w14:textId="77777777" w:rsidTr="007C2285">
        <w:trPr>
          <w:trHeight w:val="80"/>
        </w:trPr>
        <w:tc>
          <w:tcPr>
            <w:tcW w:w="8364" w:type="dxa"/>
            <w:gridSpan w:val="5"/>
          </w:tcPr>
          <w:p w14:paraId="0A6AD8B5" w14:textId="77777777" w:rsidR="00F61E4A" w:rsidRPr="00C84103" w:rsidRDefault="00F61E4A" w:rsidP="007C2285">
            <w:pPr>
              <w:pStyle w:val="BodyText4"/>
              <w:tabs>
                <w:tab w:val="clear" w:pos="720"/>
                <w:tab w:val="num" w:pos="425"/>
                <w:tab w:val="left" w:pos="567"/>
              </w:tabs>
              <w:spacing w:line="240" w:lineRule="auto"/>
              <w:ind w:right="317"/>
              <w:rPr>
                <w:rFonts w:asciiTheme="minorHAnsi" w:hAnsiTheme="minorHAnsi"/>
              </w:rPr>
            </w:pPr>
          </w:p>
          <w:p w14:paraId="4008404A" w14:textId="6890D017" w:rsidR="00F61E4A" w:rsidRPr="00C84103" w:rsidRDefault="007C2285" w:rsidP="007C2285">
            <w:pPr>
              <w:pStyle w:val="BodyText4"/>
              <w:tabs>
                <w:tab w:val="clear" w:pos="720"/>
                <w:tab w:val="num" w:pos="425"/>
                <w:tab w:val="left" w:pos="567"/>
              </w:tabs>
              <w:spacing w:line="240" w:lineRule="auto"/>
              <w:ind w:right="317"/>
              <w:rPr>
                <w:rFonts w:asciiTheme="minorHAnsi" w:hAnsiTheme="minorHAnsi"/>
              </w:rPr>
            </w:pPr>
            <w:r>
              <w:rPr>
                <w:noProof/>
                <w:lang w:eastAsia="en-GB"/>
              </w:rPr>
              <mc:AlternateContent>
                <mc:Choice Requires="wps">
                  <w:drawing>
                    <wp:anchor distT="0" distB="0" distL="114300" distR="114300" simplePos="0" relativeHeight="251657216" behindDoc="0" locked="0" layoutInCell="1" allowOverlap="1" wp14:anchorId="04474205" wp14:editId="5020E236">
                      <wp:simplePos x="0" y="0"/>
                      <wp:positionH relativeFrom="column">
                        <wp:posOffset>4084320</wp:posOffset>
                      </wp:positionH>
                      <wp:positionV relativeFrom="paragraph">
                        <wp:posOffset>127635</wp:posOffset>
                      </wp:positionV>
                      <wp:extent cx="1943100" cy="323850"/>
                      <wp:effectExtent l="0" t="0" r="0" b="0"/>
                      <wp:wrapNone/>
                      <wp:docPr id="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BB9F" w14:textId="61E4CD5F" w:rsidR="007C2285" w:rsidRDefault="00F61E4A" w:rsidP="007C2285">
                                  <w:pPr>
                                    <w:pStyle w:val="BodyText4"/>
                                    <w:tabs>
                                      <w:tab w:val="left" w:pos="3119"/>
                                    </w:tabs>
                                    <w:spacing w:line="240" w:lineRule="auto"/>
                                    <w:rPr>
                                      <w:rFonts w:asciiTheme="minorHAnsi" w:hAnsiTheme="minorHAnsi"/>
                                      <w:sz w:val="24"/>
                                      <w:szCs w:val="24"/>
                                    </w:rPr>
                                  </w:pPr>
                                  <w:proofErr w:type="gramStart"/>
                                  <w:r w:rsidRPr="00520E92">
                                    <w:rPr>
                                      <w:rFonts w:asciiTheme="minorHAnsi" w:hAnsiTheme="minorHAnsi"/>
                                      <w:sz w:val="24"/>
                                      <w:szCs w:val="24"/>
                                    </w:rPr>
                                    <w:t>Signature</w:t>
                                  </w:r>
                                  <w:r w:rsidR="007C2285">
                                    <w:rPr>
                                      <w:rFonts w:asciiTheme="minorHAnsi" w:hAnsiTheme="minorHAnsi"/>
                                      <w:sz w:val="24"/>
                                      <w:szCs w:val="24"/>
                                    </w:rPr>
                                    <w:t xml:space="preserve"> :</w:t>
                                  </w:r>
                                  <w:proofErr w:type="gramEnd"/>
                                  <w:r w:rsidR="007C2285">
                                    <w:rPr>
                                      <w:rFonts w:asciiTheme="minorHAnsi" w:hAnsiTheme="minorHAnsi"/>
                                      <w:sz w:val="24"/>
                                      <w:szCs w:val="24"/>
                                    </w:rPr>
                                    <w:t xml:space="preserve"> </w:t>
                                  </w:r>
                                  <w:r w:rsidR="00AC35B5">
                                    <w:rPr>
                                      <w:rFonts w:asciiTheme="minorHAnsi" w:hAnsiTheme="minorHAnsi"/>
                                      <w:color w:val="4F81BD" w:themeColor="accent1"/>
                                      <w:sz w:val="24"/>
                                      <w:szCs w:val="24"/>
                                    </w:rPr>
                                    <w:t>U.L.B.</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74205" id="_x0000_t202" coordsize="21600,21600" o:spt="202" path="m,l,21600r21600,l21600,xe">
                      <v:stroke joinstyle="miter"/>
                      <v:path gradientshapeok="t" o:connecttype="rect"/>
                    </v:shapetype>
                    <v:shape id="Text Box 58" o:spid="_x0000_s1026" type="#_x0000_t202" style="position:absolute;left:0;text-align:left;margin-left:321.6pt;margin-top:10.0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" stroked="f">
                      <v:textbox>
                        <w:txbxContent>
                          <w:p w14:paraId="74D7BB9F" w14:textId="61E4CD5F" w:rsidR="007C2285" w:rsidRDefault="00F61E4A" w:rsidP="007C2285">
                            <w:pPr>
                              <w:pStyle w:val="BodyText4"/>
                              <w:tabs>
                                <w:tab w:val="left" w:pos="3119"/>
                              </w:tabs>
                              <w:spacing w:line="240" w:lineRule="auto"/>
                              <w:rPr>
                                <w:rFonts w:asciiTheme="minorHAnsi" w:hAnsiTheme="minorHAnsi"/>
                                <w:sz w:val="24"/>
                                <w:szCs w:val="24"/>
                              </w:rPr>
                            </w:pPr>
                            <w:proofErr w:type="gramStart"/>
                            <w:r w:rsidRPr="00520E92">
                              <w:rPr>
                                <w:rFonts w:asciiTheme="minorHAnsi" w:hAnsiTheme="minorHAnsi"/>
                                <w:sz w:val="24"/>
                                <w:szCs w:val="24"/>
                              </w:rPr>
                              <w:t>Signature</w:t>
                            </w:r>
                            <w:r w:rsidR="007C2285">
                              <w:rPr>
                                <w:rFonts w:asciiTheme="minorHAnsi" w:hAnsiTheme="minorHAnsi"/>
                                <w:sz w:val="24"/>
                                <w:szCs w:val="24"/>
                              </w:rPr>
                              <w:t xml:space="preserve"> :</w:t>
                            </w:r>
                            <w:proofErr w:type="gramEnd"/>
                            <w:r w:rsidR="007C2285">
                              <w:rPr>
                                <w:rFonts w:asciiTheme="minorHAnsi" w:hAnsiTheme="minorHAnsi"/>
                                <w:sz w:val="24"/>
                                <w:szCs w:val="24"/>
                              </w:rPr>
                              <w:t xml:space="preserve"> </w:t>
                            </w:r>
                            <w:r w:rsidR="00AC35B5">
                              <w:rPr>
                                <w:rFonts w:asciiTheme="minorHAnsi" w:hAnsiTheme="minorHAnsi"/>
                                <w:color w:val="4F81BD" w:themeColor="accent1"/>
                                <w:sz w:val="24"/>
                                <w:szCs w:val="24"/>
                              </w:rPr>
                              <w:t>U.L.B.</w:t>
                            </w:r>
                          </w:p>
                          <w:p w14:paraId="60E9CA4F" w14:textId="47404020" w:rsidR="007C2285" w:rsidRPr="00520E92" w:rsidRDefault="007C2285" w:rsidP="00F61E4A">
                            <w:pPr>
                              <w:pStyle w:val="BodyText4"/>
                              <w:tabs>
                                <w:tab w:val="left" w:pos="3119"/>
                              </w:tabs>
                              <w:spacing w:line="240" w:lineRule="auto"/>
                              <w:rPr>
                                <w:rFonts w:asciiTheme="minorHAnsi" w:hAnsiTheme="minorHAnsi"/>
                                <w:sz w:val="24"/>
                                <w:szCs w:val="24"/>
                                <w:lang w:bidi="ar-AE"/>
                              </w:rPr>
                            </w:pPr>
                          </w:p>
                        </w:txbxContent>
                      </v:textbox>
                    </v:shape>
                  </w:pict>
                </mc:Fallback>
              </mc:AlternateContent>
            </w:r>
            <w:r w:rsidR="00AC35B5">
              <w:rPr>
                <w:rFonts w:asciiTheme="minorHAnsi" w:hAnsiTheme="minorHAnsi"/>
              </w:rPr>
              <w:t>Ugo Lucio Borga</w:t>
            </w:r>
          </w:p>
        </w:tc>
        <w:tc>
          <w:tcPr>
            <w:tcW w:w="567" w:type="dxa"/>
          </w:tcPr>
          <w:p w14:paraId="17973AFD" w14:textId="7C370F54"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6192" behindDoc="0" locked="0" layoutInCell="1" allowOverlap="1" wp14:anchorId="3CBC5E4F" wp14:editId="4E1E51DB">
                      <wp:simplePos x="0" y="0"/>
                      <wp:positionH relativeFrom="column">
                        <wp:posOffset>276860</wp:posOffset>
                      </wp:positionH>
                      <wp:positionV relativeFrom="paragraph">
                        <wp:posOffset>49530</wp:posOffset>
                      </wp:positionV>
                      <wp:extent cx="342900" cy="266700"/>
                      <wp:effectExtent l="0" t="0" r="0" b="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4A4F" id="Rectangle 51" o:spid="_x0000_s1026" style="position:absolute;margin-left:21.8pt;margin-top:3.9pt;width:27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" stroked="f"/>
                  </w:pict>
                </mc:Fallback>
              </mc:AlternateContent>
            </w:r>
          </w:p>
        </w:tc>
      </w:tr>
      <w:tr w:rsidR="00F61E4A" w:rsidRPr="00C84103" w14:paraId="7B564EE0" w14:textId="77777777" w:rsidTr="007C2285">
        <w:trPr>
          <w:gridAfter w:val="2"/>
          <w:wAfter w:w="2410" w:type="dxa"/>
        </w:trPr>
        <w:tc>
          <w:tcPr>
            <w:tcW w:w="3686" w:type="dxa"/>
            <w:tcBorders>
              <w:top w:val="single" w:sz="4" w:space="0" w:color="auto"/>
            </w:tcBorders>
          </w:tcPr>
          <w:p w14:paraId="75380E2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Name of pa</w:t>
            </w:r>
            <w:r>
              <w:rPr>
                <w:rFonts w:asciiTheme="minorHAnsi" w:hAnsiTheme="minorHAnsi"/>
                <w:sz w:val="24"/>
                <w:szCs w:val="24"/>
              </w:rPr>
              <w:t>rticipant</w:t>
            </w:r>
          </w:p>
          <w:p w14:paraId="0283A2FF"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0F10C65D"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11969A55"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59AB705D" w14:textId="123FD129"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w:t>
            </w:r>
            <w:r w:rsidR="00AC35B5">
              <w:rPr>
                <w:rFonts w:asciiTheme="minorHAnsi" w:hAnsiTheme="minorHAnsi"/>
                <w:szCs w:val="24"/>
              </w:rPr>
              <w:t>9</w:t>
            </w:r>
            <w:r w:rsidRPr="00520E92">
              <w:rPr>
                <w:rFonts w:asciiTheme="minorHAnsi" w:hAnsiTheme="minorHAnsi"/>
                <w:szCs w:val="24"/>
              </w:rPr>
              <w:t>/</w:t>
            </w:r>
            <w:r w:rsidR="00023694">
              <w:rPr>
                <w:rFonts w:asciiTheme="minorHAnsi" w:hAnsiTheme="minorHAnsi"/>
                <w:szCs w:val="24"/>
              </w:rPr>
              <w:t>09</w:t>
            </w:r>
            <w:r w:rsidRPr="00520E92">
              <w:rPr>
                <w:rFonts w:asciiTheme="minorHAnsi" w:hAnsiTheme="minorHAnsi"/>
                <w:szCs w:val="24"/>
              </w:rPr>
              <w:t>/</w:t>
            </w:r>
            <w:r w:rsidR="007C2285">
              <w:rPr>
                <w:rFonts w:asciiTheme="minorHAnsi" w:hAnsiTheme="minorHAnsi"/>
                <w:szCs w:val="24"/>
              </w:rPr>
              <w:t>202</w:t>
            </w:r>
            <w:r w:rsidR="00023694">
              <w:rPr>
                <w:rFonts w:asciiTheme="minorHAnsi" w:hAnsiTheme="minorHAnsi"/>
                <w:szCs w:val="24"/>
              </w:rPr>
              <w:t>3</w:t>
            </w:r>
            <w:r w:rsidRPr="00520E92">
              <w:rPr>
                <w:rFonts w:asciiTheme="minorHAnsi" w:hAnsiTheme="minorHAnsi"/>
                <w:szCs w:val="24"/>
              </w:rPr>
              <w:t>)</w:t>
            </w:r>
          </w:p>
        </w:tc>
        <w:tc>
          <w:tcPr>
            <w:tcW w:w="425" w:type="dxa"/>
          </w:tcPr>
          <w:p w14:paraId="2102968C" w14:textId="04666B0A"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60288" behindDoc="0" locked="0" layoutInCell="1" allowOverlap="1" wp14:anchorId="217AC1C9" wp14:editId="453459D0">
                      <wp:simplePos x="0" y="0"/>
                      <wp:positionH relativeFrom="column">
                        <wp:posOffset>278765</wp:posOffset>
                      </wp:positionH>
                      <wp:positionV relativeFrom="paragraph">
                        <wp:posOffset>-1</wp:posOffset>
                      </wp:positionV>
                      <wp:extent cx="1485900" cy="0"/>
                      <wp:effectExtent l="0" t="0" r="0" b="0"/>
                      <wp:wrapNone/>
                      <wp:docPr id="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34C16" id="Line 6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5pt,0" to="138.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" strokeweight=".5pt"/>
                  </w:pict>
                </mc:Fallback>
              </mc:AlternateContent>
            </w:r>
          </w:p>
        </w:tc>
      </w:tr>
      <w:tr w:rsidR="00F61E4A" w:rsidRPr="00C84103" w14:paraId="62E9C79D" w14:textId="77777777" w:rsidTr="007C2285">
        <w:trPr>
          <w:gridAfter w:val="2"/>
          <w:wAfter w:w="2410" w:type="dxa"/>
        </w:trPr>
        <w:tc>
          <w:tcPr>
            <w:tcW w:w="3686" w:type="dxa"/>
          </w:tcPr>
          <w:p w14:paraId="391CD54C" w14:textId="77777777" w:rsidR="00F61E4A" w:rsidRPr="00C84103" w:rsidRDefault="00F61E4A" w:rsidP="007C2285">
            <w:pPr>
              <w:pStyle w:val="BodyText4"/>
              <w:tabs>
                <w:tab w:val="clear" w:pos="720"/>
              </w:tabs>
              <w:spacing w:line="240" w:lineRule="auto"/>
              <w:rPr>
                <w:rFonts w:asciiTheme="minorHAnsi" w:hAnsiTheme="minorHAnsi"/>
              </w:rPr>
            </w:pPr>
          </w:p>
          <w:p w14:paraId="222F8A12" w14:textId="77777777" w:rsidR="00F61E4A" w:rsidRPr="00C84103" w:rsidRDefault="00F61E4A" w:rsidP="007C2285">
            <w:pPr>
              <w:pStyle w:val="BodyText4"/>
              <w:tabs>
                <w:tab w:val="clear" w:pos="720"/>
              </w:tabs>
              <w:spacing w:line="240" w:lineRule="auto"/>
              <w:rPr>
                <w:rFonts w:asciiTheme="minorHAnsi" w:hAnsiTheme="minorHAnsi"/>
              </w:rPr>
            </w:pPr>
          </w:p>
          <w:p w14:paraId="14D096A1" w14:textId="3DCDDEE7" w:rsidR="00F61E4A" w:rsidRPr="00C84103" w:rsidRDefault="000B0D88" w:rsidP="007C2285">
            <w:pPr>
              <w:pStyle w:val="BodyText4"/>
              <w:tabs>
                <w:tab w:val="clear" w:pos="720"/>
              </w:tabs>
              <w:spacing w:line="240" w:lineRule="auto"/>
              <w:rPr>
                <w:rFonts w:asciiTheme="minorHAnsi" w:hAnsiTheme="minorHAnsi"/>
              </w:rPr>
            </w:pPr>
            <w:r>
              <w:rPr>
                <w:rFonts w:asciiTheme="minorHAnsi" w:hAnsiTheme="minorHAnsi"/>
              </w:rPr>
              <w:t>Emanuele Bussa</w:t>
            </w:r>
          </w:p>
        </w:tc>
        <w:tc>
          <w:tcPr>
            <w:tcW w:w="425" w:type="dxa"/>
          </w:tcPr>
          <w:p w14:paraId="212F59E9"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3098F4B2" w14:textId="77777777" w:rsidR="00F61E4A" w:rsidRPr="00C84103" w:rsidRDefault="00F61E4A" w:rsidP="007C2285">
            <w:pPr>
              <w:pStyle w:val="BodyText4"/>
              <w:tabs>
                <w:tab w:val="clear" w:pos="720"/>
              </w:tabs>
              <w:spacing w:line="240" w:lineRule="auto"/>
              <w:rPr>
                <w:rFonts w:asciiTheme="minorHAnsi" w:hAnsiTheme="minorHAnsi"/>
              </w:rPr>
            </w:pPr>
          </w:p>
          <w:p w14:paraId="76F01B37"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745102EA" w14:textId="18A7E322"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0" distB="0" distL="114300" distR="114300" simplePos="0" relativeHeight="251658240" behindDoc="0" locked="0" layoutInCell="1" allowOverlap="1" wp14:anchorId="7D6901A0" wp14:editId="50744C81">
                      <wp:simplePos x="0" y="0"/>
                      <wp:positionH relativeFrom="column">
                        <wp:posOffset>210820</wp:posOffset>
                      </wp:positionH>
                      <wp:positionV relativeFrom="paragraph">
                        <wp:posOffset>248285</wp:posOffset>
                      </wp:positionV>
                      <wp:extent cx="1943100" cy="725170"/>
                      <wp:effectExtent l="0" t="0" r="0" b="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72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901A0" id="Text Box 60" o:spid="_x0000_s1027" type="#_x0000_t202" style="position:absolute;left:0;text-align:left;margin-left:16.6pt;margin-top:19.55pt;width:153pt;height:5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" filled="f" stroked="f">
                      <v:textbox>
                        <w:txbxContent>
                          <w:p w14:paraId="757C284E" w14:textId="77777777" w:rsidR="00F61E4A" w:rsidRDefault="00F61E4A" w:rsidP="00F61E4A"/>
                          <w:p w14:paraId="372340C8" w14:textId="5CE8E4F1" w:rsidR="00F61E4A" w:rsidRPr="00520E92" w:rsidRDefault="00F61E4A" w:rsidP="00F61E4A">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Signature</w:t>
                            </w:r>
                            <w:r w:rsidR="000B0D88">
                              <w:rPr>
                                <w:rFonts w:asciiTheme="minorHAnsi" w:hAnsiTheme="minorHAnsi"/>
                                <w:sz w:val="24"/>
                                <w:szCs w:val="24"/>
                              </w:rPr>
                              <w:t xml:space="preserve"> E.B</w:t>
                            </w:r>
                          </w:p>
                        </w:txbxContent>
                      </v:textbox>
                    </v:shape>
                  </w:pict>
                </mc:Fallback>
              </mc:AlternateContent>
            </w:r>
          </w:p>
        </w:tc>
      </w:tr>
      <w:tr w:rsidR="00F61E4A" w:rsidRPr="00C84103" w14:paraId="45F7D6AE" w14:textId="77777777" w:rsidTr="007C2285">
        <w:trPr>
          <w:gridAfter w:val="2"/>
          <w:wAfter w:w="2410" w:type="dxa"/>
        </w:trPr>
        <w:tc>
          <w:tcPr>
            <w:tcW w:w="3686" w:type="dxa"/>
            <w:tcBorders>
              <w:top w:val="single" w:sz="4" w:space="0" w:color="auto"/>
            </w:tcBorders>
          </w:tcPr>
          <w:p w14:paraId="3D9BAE92"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Name of researcher </w:t>
            </w:r>
          </w:p>
          <w:p w14:paraId="1884FD65" w14:textId="77777777"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(BLOCK CAPITALS)</w:t>
            </w:r>
          </w:p>
        </w:tc>
        <w:tc>
          <w:tcPr>
            <w:tcW w:w="425" w:type="dxa"/>
          </w:tcPr>
          <w:p w14:paraId="40F9C3D0"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Borders>
              <w:top w:val="single" w:sz="4" w:space="0" w:color="auto"/>
            </w:tcBorders>
          </w:tcPr>
          <w:p w14:paraId="48D9DE46" w14:textId="77777777" w:rsidR="00F61E4A" w:rsidRPr="00520E92" w:rsidRDefault="00F61E4A" w:rsidP="007C2285">
            <w:pPr>
              <w:pStyle w:val="BodyText4"/>
              <w:tabs>
                <w:tab w:val="left" w:pos="3119"/>
              </w:tabs>
              <w:spacing w:line="240" w:lineRule="auto"/>
              <w:rPr>
                <w:rFonts w:asciiTheme="minorHAnsi" w:hAnsiTheme="minorHAnsi"/>
                <w:sz w:val="24"/>
                <w:szCs w:val="24"/>
              </w:rPr>
            </w:pPr>
            <w:r w:rsidRPr="00520E92">
              <w:rPr>
                <w:rFonts w:asciiTheme="minorHAnsi" w:hAnsiTheme="minorHAnsi"/>
                <w:sz w:val="24"/>
                <w:szCs w:val="24"/>
              </w:rPr>
              <w:t xml:space="preserve">Date </w:t>
            </w:r>
          </w:p>
          <w:p w14:paraId="693109DB" w14:textId="2084FB7E" w:rsidR="00F61E4A" w:rsidRPr="00C84103" w:rsidRDefault="00F61E4A" w:rsidP="007C2285">
            <w:pPr>
              <w:pStyle w:val="BodyText4"/>
              <w:tabs>
                <w:tab w:val="left" w:pos="3119"/>
              </w:tabs>
              <w:spacing w:line="240" w:lineRule="auto"/>
              <w:rPr>
                <w:rFonts w:asciiTheme="minorHAnsi" w:hAnsiTheme="minorHAnsi"/>
              </w:rPr>
            </w:pPr>
            <w:r w:rsidRPr="00520E92">
              <w:rPr>
                <w:rFonts w:asciiTheme="minorHAnsi" w:hAnsiTheme="minorHAnsi"/>
                <w:szCs w:val="24"/>
              </w:rPr>
              <w:t>(</w:t>
            </w:r>
            <w:r w:rsidR="00023694">
              <w:rPr>
                <w:rFonts w:asciiTheme="minorHAnsi" w:hAnsiTheme="minorHAnsi"/>
                <w:szCs w:val="24"/>
              </w:rPr>
              <w:t>1</w:t>
            </w:r>
            <w:r w:rsidR="00AC35B5">
              <w:rPr>
                <w:rFonts w:asciiTheme="minorHAnsi" w:hAnsiTheme="minorHAnsi"/>
                <w:szCs w:val="24"/>
              </w:rPr>
              <w:t>9</w:t>
            </w:r>
            <w:r w:rsidRPr="00520E92">
              <w:rPr>
                <w:rFonts w:asciiTheme="minorHAnsi" w:hAnsiTheme="minorHAnsi"/>
                <w:szCs w:val="24"/>
              </w:rPr>
              <w:t>/</w:t>
            </w:r>
            <w:r w:rsidR="00023694">
              <w:rPr>
                <w:rFonts w:asciiTheme="minorHAnsi" w:hAnsiTheme="minorHAnsi"/>
                <w:szCs w:val="24"/>
              </w:rPr>
              <w:t>09</w:t>
            </w:r>
            <w:r w:rsidRPr="00520E92">
              <w:rPr>
                <w:rFonts w:asciiTheme="minorHAnsi" w:hAnsiTheme="minorHAnsi"/>
                <w:szCs w:val="24"/>
              </w:rPr>
              <w:t>/</w:t>
            </w:r>
            <w:r w:rsidR="000B0D88">
              <w:rPr>
                <w:rFonts w:asciiTheme="minorHAnsi" w:hAnsiTheme="minorHAnsi"/>
                <w:szCs w:val="24"/>
              </w:rPr>
              <w:t>202</w:t>
            </w:r>
            <w:r w:rsidR="00023694">
              <w:rPr>
                <w:rFonts w:asciiTheme="minorHAnsi" w:hAnsiTheme="minorHAnsi"/>
                <w:szCs w:val="24"/>
              </w:rPr>
              <w:t>3</w:t>
            </w:r>
            <w:r w:rsidRPr="00520E92">
              <w:rPr>
                <w:rFonts w:asciiTheme="minorHAnsi" w:hAnsiTheme="minorHAnsi"/>
                <w:szCs w:val="24"/>
              </w:rPr>
              <w:t>)</w:t>
            </w:r>
          </w:p>
        </w:tc>
        <w:tc>
          <w:tcPr>
            <w:tcW w:w="425" w:type="dxa"/>
          </w:tcPr>
          <w:p w14:paraId="1953FC04" w14:textId="315A91F7" w:rsidR="00F61E4A" w:rsidRPr="00C84103" w:rsidRDefault="007C2285" w:rsidP="007C2285">
            <w:pPr>
              <w:pStyle w:val="BodyText4"/>
              <w:tabs>
                <w:tab w:val="clear" w:pos="720"/>
              </w:tabs>
              <w:spacing w:line="240" w:lineRule="auto"/>
              <w:rPr>
                <w:rFonts w:asciiTheme="minorHAnsi" w:hAnsiTheme="minorHAnsi"/>
              </w:rPr>
            </w:pPr>
            <w:r>
              <w:rPr>
                <w:noProof/>
                <w:lang w:eastAsia="en-GB"/>
              </w:rPr>
              <mc:AlternateContent>
                <mc:Choice Requires="wps">
                  <w:drawing>
                    <wp:anchor distT="4294967295" distB="4294967295" distL="114300" distR="114300" simplePos="0" relativeHeight="251659264" behindDoc="0" locked="0" layoutInCell="1" allowOverlap="1" wp14:anchorId="40704D83" wp14:editId="3F7CC9E8">
                      <wp:simplePos x="0" y="0"/>
                      <wp:positionH relativeFrom="column">
                        <wp:posOffset>283210</wp:posOffset>
                      </wp:positionH>
                      <wp:positionV relativeFrom="paragraph">
                        <wp:posOffset>-11431</wp:posOffset>
                      </wp:positionV>
                      <wp:extent cx="1485900" cy="0"/>
                      <wp:effectExtent l="0" t="0" r="0" b="0"/>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15264" id="Line 6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3pt,-.9pt" to="13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" strokeweight=".5pt"/>
                  </w:pict>
                </mc:Fallback>
              </mc:AlternateContent>
            </w:r>
          </w:p>
        </w:tc>
      </w:tr>
      <w:tr w:rsidR="00F61E4A" w:rsidRPr="00C84103" w14:paraId="0AE6BA27" w14:textId="77777777" w:rsidTr="007C2285">
        <w:trPr>
          <w:gridAfter w:val="2"/>
          <w:wAfter w:w="2410" w:type="dxa"/>
        </w:trPr>
        <w:tc>
          <w:tcPr>
            <w:tcW w:w="3686" w:type="dxa"/>
          </w:tcPr>
          <w:p w14:paraId="4FF3B803"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53E72D05" w14:textId="77777777" w:rsidR="00F61E4A" w:rsidRPr="00C84103" w:rsidRDefault="00F61E4A" w:rsidP="007C2285">
            <w:pPr>
              <w:pStyle w:val="BodyText4"/>
              <w:tabs>
                <w:tab w:val="clear" w:pos="720"/>
              </w:tabs>
              <w:spacing w:line="240" w:lineRule="auto"/>
              <w:rPr>
                <w:rFonts w:asciiTheme="minorHAnsi" w:hAnsiTheme="minorHAnsi"/>
              </w:rPr>
            </w:pPr>
          </w:p>
        </w:tc>
        <w:tc>
          <w:tcPr>
            <w:tcW w:w="1985" w:type="dxa"/>
          </w:tcPr>
          <w:p w14:paraId="66B7022A" w14:textId="77777777" w:rsidR="00F61E4A" w:rsidRPr="00C84103" w:rsidRDefault="00F61E4A" w:rsidP="007C2285">
            <w:pPr>
              <w:pStyle w:val="BodyText4"/>
              <w:tabs>
                <w:tab w:val="clear" w:pos="720"/>
              </w:tabs>
              <w:spacing w:line="240" w:lineRule="auto"/>
              <w:rPr>
                <w:rFonts w:asciiTheme="minorHAnsi" w:hAnsiTheme="minorHAnsi"/>
              </w:rPr>
            </w:pPr>
          </w:p>
        </w:tc>
        <w:tc>
          <w:tcPr>
            <w:tcW w:w="425" w:type="dxa"/>
          </w:tcPr>
          <w:p w14:paraId="15DAEDEF" w14:textId="77777777" w:rsidR="00F61E4A" w:rsidRPr="00C84103" w:rsidRDefault="00F61E4A" w:rsidP="007C2285">
            <w:pPr>
              <w:pStyle w:val="BodyText4"/>
              <w:tabs>
                <w:tab w:val="clear" w:pos="720"/>
              </w:tabs>
              <w:spacing w:line="240" w:lineRule="auto"/>
              <w:rPr>
                <w:rFonts w:asciiTheme="minorHAnsi" w:hAnsiTheme="minorHAnsi"/>
              </w:rPr>
            </w:pPr>
          </w:p>
        </w:tc>
      </w:tr>
    </w:tbl>
    <w:p w14:paraId="508012DA" w14:textId="6B25704D" w:rsidR="00F61E4A" w:rsidRDefault="007C2285" w:rsidP="00F61E4A">
      <w:pPr>
        <w:rPr>
          <w:sz w:val="24"/>
          <w:lang w:eastAsia="en-GB"/>
        </w:rPr>
      </w:pPr>
      <w:r>
        <w:rPr>
          <w:sz w:val="24"/>
          <w:lang w:eastAsia="en-GB"/>
        </w:rPr>
        <w:br w:type="textWrapping" w:clear="all"/>
      </w:r>
    </w:p>
    <w:p w14:paraId="5C60273C" w14:textId="77777777" w:rsidR="00F61E4A" w:rsidRPr="00784AA1" w:rsidRDefault="0013238E" w:rsidP="00F61E4A">
      <w:pPr>
        <w:rPr>
          <w:sz w:val="24"/>
          <w:lang w:eastAsia="en-GB"/>
        </w:rPr>
      </w:pPr>
      <w:r>
        <w:rPr>
          <w:sz w:val="24"/>
          <w:lang w:eastAsia="en-GB"/>
        </w:rPr>
        <w:t xml:space="preserve">Once a Participant has signed, </w:t>
      </w:r>
      <w:r w:rsidRPr="00D23249">
        <w:rPr>
          <w:b/>
          <w:sz w:val="24"/>
          <w:lang w:eastAsia="en-GB"/>
        </w:rPr>
        <w:t>please</w:t>
      </w:r>
      <w:r w:rsidR="00F61E4A" w:rsidRPr="00D23249">
        <w:rPr>
          <w:b/>
          <w:sz w:val="24"/>
          <w:lang w:eastAsia="en-GB"/>
        </w:rPr>
        <w:t xml:space="preserve"> sign 1 copy</w:t>
      </w:r>
      <w:r w:rsidR="00F61E4A" w:rsidRPr="00784AA1">
        <w:rPr>
          <w:sz w:val="24"/>
          <w:lang w:eastAsia="en-GB"/>
        </w:rPr>
        <w:t xml:space="preserve"> and take </w:t>
      </w:r>
      <w:r w:rsidR="00F61E4A">
        <w:rPr>
          <w:sz w:val="24"/>
          <w:lang w:eastAsia="en-GB"/>
        </w:rPr>
        <w:t>2</w:t>
      </w:r>
      <w:r w:rsidR="00F61E4A" w:rsidRPr="00784AA1">
        <w:rPr>
          <w:sz w:val="24"/>
          <w:lang w:eastAsia="en-GB"/>
        </w:rPr>
        <w:t xml:space="preserve"> photocopies: </w:t>
      </w:r>
    </w:p>
    <w:p w14:paraId="6FCE142B" w14:textId="77777777" w:rsidR="00F61E4A" w:rsidRDefault="00F61E4A" w:rsidP="00F61E4A">
      <w:pPr>
        <w:numPr>
          <w:ilvl w:val="0"/>
          <w:numId w:val="5"/>
        </w:numPr>
        <w:spacing w:after="0" w:line="240" w:lineRule="auto"/>
        <w:rPr>
          <w:sz w:val="24"/>
          <w:lang w:eastAsia="en-GB"/>
        </w:rPr>
      </w:pPr>
      <w:r>
        <w:rPr>
          <w:sz w:val="24"/>
          <w:lang w:eastAsia="en-GB"/>
        </w:rPr>
        <w:t>Original</w:t>
      </w:r>
      <w:r w:rsidRPr="00784AA1">
        <w:rPr>
          <w:sz w:val="24"/>
          <w:lang w:eastAsia="en-GB"/>
        </w:rPr>
        <w:t xml:space="preserve"> kept in the local investigator’s file</w:t>
      </w:r>
    </w:p>
    <w:p w14:paraId="4FE89AA0" w14:textId="77777777" w:rsidR="00555650" w:rsidRPr="0013238E" w:rsidRDefault="00F61E4A" w:rsidP="00F61E4A">
      <w:pPr>
        <w:numPr>
          <w:ilvl w:val="0"/>
          <w:numId w:val="5"/>
        </w:numPr>
        <w:spacing w:after="0" w:line="240" w:lineRule="auto"/>
        <w:rPr>
          <w:sz w:val="24"/>
          <w:lang w:eastAsia="en-GB"/>
        </w:rPr>
      </w:pPr>
      <w:r w:rsidRPr="00784AA1">
        <w:rPr>
          <w:sz w:val="24"/>
          <w:lang w:eastAsia="en-GB"/>
        </w:rPr>
        <w:t xml:space="preserve">1 copy to be kept by the </w:t>
      </w:r>
      <w:r>
        <w:rPr>
          <w:sz w:val="24"/>
          <w:lang w:eastAsia="en-GB"/>
        </w:rPr>
        <w:t xml:space="preserve">participant (including </w:t>
      </w:r>
      <w:r w:rsidR="0013238E">
        <w:rPr>
          <w:sz w:val="24"/>
          <w:lang w:eastAsia="en-GB"/>
        </w:rPr>
        <w:t xml:space="preserve">a copy of </w:t>
      </w:r>
      <w:r>
        <w:rPr>
          <w:sz w:val="24"/>
          <w:lang w:eastAsia="en-GB"/>
        </w:rPr>
        <w:t>PI Sheet)</w:t>
      </w:r>
    </w:p>
    <w:p w14:paraId="2980C045" w14:textId="77777777" w:rsidR="00F61D4B" w:rsidRPr="00555650" w:rsidRDefault="00F61D4B" w:rsidP="00555650">
      <w:pPr>
        <w:ind w:firstLine="720"/>
        <w:rPr>
          <w:rFonts w:cs="Arial"/>
        </w:rPr>
      </w:pPr>
    </w:p>
    <w:sectPr w:rsidR="00F61D4B" w:rsidRPr="00555650" w:rsidSect="00F61D4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3B133" w14:textId="77777777" w:rsidR="007D445E" w:rsidRDefault="007D445E" w:rsidP="00A51B20">
      <w:pPr>
        <w:spacing w:after="0" w:line="240" w:lineRule="auto"/>
      </w:pPr>
      <w:r>
        <w:separator/>
      </w:r>
    </w:p>
  </w:endnote>
  <w:endnote w:type="continuationSeparator" w:id="0">
    <w:p w14:paraId="0C8F4143" w14:textId="77777777" w:rsidR="007D445E" w:rsidRDefault="007D445E" w:rsidP="00A5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FD4A9" w14:textId="77777777" w:rsidR="007D445E" w:rsidRDefault="007D445E" w:rsidP="00A51B20">
      <w:pPr>
        <w:spacing w:after="0" w:line="240" w:lineRule="auto"/>
      </w:pPr>
      <w:r>
        <w:separator/>
      </w:r>
    </w:p>
  </w:footnote>
  <w:footnote w:type="continuationSeparator" w:id="0">
    <w:p w14:paraId="487218AE" w14:textId="77777777" w:rsidR="007D445E" w:rsidRDefault="007D445E" w:rsidP="00A51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589B"/>
    <w:multiLevelType w:val="hybridMultilevel"/>
    <w:tmpl w:val="962EE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D3EB3"/>
    <w:multiLevelType w:val="hybridMultilevel"/>
    <w:tmpl w:val="29805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7279C"/>
    <w:multiLevelType w:val="hybridMultilevel"/>
    <w:tmpl w:val="45D435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B802DF"/>
    <w:multiLevelType w:val="hybridMultilevel"/>
    <w:tmpl w:val="B1F2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10577"/>
    <w:multiLevelType w:val="hybridMultilevel"/>
    <w:tmpl w:val="A6C0B334"/>
    <w:lvl w:ilvl="0" w:tplc="EE4ED5A4">
      <w:start w:val="4"/>
      <w:numFmt w:val="bullet"/>
      <w:lvlText w:val=""/>
      <w:lvlJc w:val="left"/>
      <w:pPr>
        <w:tabs>
          <w:tab w:val="num" w:pos="927"/>
        </w:tabs>
        <w:ind w:left="851" w:hanging="284"/>
      </w:pPr>
      <w:rPr>
        <w:rFonts w:ascii="Symbol" w:hAnsi="Symbol" w:hint="default"/>
      </w:rPr>
    </w:lvl>
    <w:lvl w:ilvl="1" w:tplc="49A00B5C">
      <w:start w:val="1"/>
      <w:numFmt w:val="lowerLetter"/>
      <w:lvlText w:val="%2."/>
      <w:lvlJc w:val="left"/>
      <w:pPr>
        <w:tabs>
          <w:tab w:val="num" w:pos="360"/>
        </w:tabs>
        <w:ind w:left="284" w:hanging="284"/>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CD1A05"/>
    <w:multiLevelType w:val="hybridMultilevel"/>
    <w:tmpl w:val="E7741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5B207E"/>
    <w:multiLevelType w:val="hybridMultilevel"/>
    <w:tmpl w:val="71400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EE3CEB"/>
    <w:multiLevelType w:val="hybridMultilevel"/>
    <w:tmpl w:val="C24EA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7D088E"/>
    <w:multiLevelType w:val="hybridMultilevel"/>
    <w:tmpl w:val="FE4A24F6"/>
    <w:lvl w:ilvl="0" w:tplc="F198013E">
      <w:numFmt w:val="bullet"/>
      <w:lvlText w:val="-"/>
      <w:lvlJc w:val="left"/>
      <w:pPr>
        <w:ind w:left="720" w:hanging="360"/>
      </w:pPr>
      <w:rPr>
        <w:rFonts w:ascii="PT Sans" w:eastAsiaTheme="minorHAnsi" w:hAnsi="PT San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643A0"/>
    <w:multiLevelType w:val="hybridMultilevel"/>
    <w:tmpl w:val="12360D6C"/>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B7720"/>
    <w:multiLevelType w:val="hybridMultilevel"/>
    <w:tmpl w:val="C352B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854FAC"/>
    <w:multiLevelType w:val="hybridMultilevel"/>
    <w:tmpl w:val="64C67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7165046">
    <w:abstractNumId w:val="3"/>
  </w:num>
  <w:num w:numId="2" w16cid:durableId="921060357">
    <w:abstractNumId w:val="11"/>
  </w:num>
  <w:num w:numId="3" w16cid:durableId="1733888662">
    <w:abstractNumId w:val="12"/>
  </w:num>
  <w:num w:numId="4" w16cid:durableId="570895248">
    <w:abstractNumId w:val="4"/>
  </w:num>
  <w:num w:numId="5" w16cid:durableId="1930699151">
    <w:abstractNumId w:val="10"/>
  </w:num>
  <w:num w:numId="6" w16cid:durableId="1207180269">
    <w:abstractNumId w:val="0"/>
  </w:num>
  <w:num w:numId="7" w16cid:durableId="896866995">
    <w:abstractNumId w:val="7"/>
  </w:num>
  <w:num w:numId="8" w16cid:durableId="1831827696">
    <w:abstractNumId w:val="6"/>
  </w:num>
  <w:num w:numId="9" w16cid:durableId="749818033">
    <w:abstractNumId w:val="5"/>
  </w:num>
  <w:num w:numId="10" w16cid:durableId="1321958801">
    <w:abstractNumId w:val="2"/>
  </w:num>
  <w:num w:numId="11" w16cid:durableId="1354266514">
    <w:abstractNumId w:val="8"/>
  </w:num>
  <w:num w:numId="12" w16cid:durableId="509370286">
    <w:abstractNumId w:val="1"/>
  </w:num>
  <w:num w:numId="13" w16cid:durableId="27919309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en Jukes">
    <w15:presenceInfo w15:providerId="None" w15:userId="Stephen Juk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D7"/>
    <w:rsid w:val="0000770A"/>
    <w:rsid w:val="00023694"/>
    <w:rsid w:val="00031819"/>
    <w:rsid w:val="000A6C5F"/>
    <w:rsid w:val="000B0D88"/>
    <w:rsid w:val="000B1EDD"/>
    <w:rsid w:val="00112C57"/>
    <w:rsid w:val="001148BA"/>
    <w:rsid w:val="0013238E"/>
    <w:rsid w:val="001515C9"/>
    <w:rsid w:val="0015245C"/>
    <w:rsid w:val="00153667"/>
    <w:rsid w:val="00185743"/>
    <w:rsid w:val="001C27B7"/>
    <w:rsid w:val="001C6EBB"/>
    <w:rsid w:val="001F1936"/>
    <w:rsid w:val="001F3D62"/>
    <w:rsid w:val="002106A1"/>
    <w:rsid w:val="00284DB5"/>
    <w:rsid w:val="002C309A"/>
    <w:rsid w:val="00306182"/>
    <w:rsid w:val="0031617A"/>
    <w:rsid w:val="00336A44"/>
    <w:rsid w:val="00343E00"/>
    <w:rsid w:val="003A0366"/>
    <w:rsid w:val="003B2138"/>
    <w:rsid w:val="003C3BF5"/>
    <w:rsid w:val="003D113E"/>
    <w:rsid w:val="0041213F"/>
    <w:rsid w:val="00426693"/>
    <w:rsid w:val="00462136"/>
    <w:rsid w:val="00487716"/>
    <w:rsid w:val="004C6879"/>
    <w:rsid w:val="00510CFB"/>
    <w:rsid w:val="00546A16"/>
    <w:rsid w:val="00555650"/>
    <w:rsid w:val="005B5522"/>
    <w:rsid w:val="0064088C"/>
    <w:rsid w:val="00696C53"/>
    <w:rsid w:val="006C5F89"/>
    <w:rsid w:val="006D3205"/>
    <w:rsid w:val="006F5A65"/>
    <w:rsid w:val="00793F6F"/>
    <w:rsid w:val="007B5D21"/>
    <w:rsid w:val="007C2285"/>
    <w:rsid w:val="007D445E"/>
    <w:rsid w:val="007F4A52"/>
    <w:rsid w:val="0083657E"/>
    <w:rsid w:val="008525B9"/>
    <w:rsid w:val="008E1EC2"/>
    <w:rsid w:val="00961750"/>
    <w:rsid w:val="009700FB"/>
    <w:rsid w:val="00974917"/>
    <w:rsid w:val="0099697C"/>
    <w:rsid w:val="00A17E2E"/>
    <w:rsid w:val="00A51B20"/>
    <w:rsid w:val="00A545DE"/>
    <w:rsid w:val="00A82417"/>
    <w:rsid w:val="00A8780A"/>
    <w:rsid w:val="00AB02FF"/>
    <w:rsid w:val="00AC35B5"/>
    <w:rsid w:val="00B10045"/>
    <w:rsid w:val="00B24E32"/>
    <w:rsid w:val="00B35E20"/>
    <w:rsid w:val="00B420BC"/>
    <w:rsid w:val="00B654E7"/>
    <w:rsid w:val="00B91F5D"/>
    <w:rsid w:val="00BC29D1"/>
    <w:rsid w:val="00BD6F4E"/>
    <w:rsid w:val="00BF1BCD"/>
    <w:rsid w:val="00BF3FE4"/>
    <w:rsid w:val="00C67DC7"/>
    <w:rsid w:val="00C853D8"/>
    <w:rsid w:val="00CA6266"/>
    <w:rsid w:val="00CB58B8"/>
    <w:rsid w:val="00CC7F31"/>
    <w:rsid w:val="00CD6892"/>
    <w:rsid w:val="00D15430"/>
    <w:rsid w:val="00D20756"/>
    <w:rsid w:val="00D23249"/>
    <w:rsid w:val="00D46818"/>
    <w:rsid w:val="00D82AD4"/>
    <w:rsid w:val="00DC6700"/>
    <w:rsid w:val="00DD4CA9"/>
    <w:rsid w:val="00E03F3C"/>
    <w:rsid w:val="00E04641"/>
    <w:rsid w:val="00E225E0"/>
    <w:rsid w:val="00E27793"/>
    <w:rsid w:val="00E40FEE"/>
    <w:rsid w:val="00E46097"/>
    <w:rsid w:val="00E657F3"/>
    <w:rsid w:val="00E7186C"/>
    <w:rsid w:val="00EB1914"/>
    <w:rsid w:val="00F038E4"/>
    <w:rsid w:val="00F44164"/>
    <w:rsid w:val="00F5190A"/>
    <w:rsid w:val="00F61D4B"/>
    <w:rsid w:val="00F61E4A"/>
    <w:rsid w:val="00F662D7"/>
    <w:rsid w:val="00F70277"/>
    <w:rsid w:val="00F9058E"/>
    <w:rsid w:val="00F95754"/>
    <w:rsid w:val="00FB3F95"/>
    <w:rsid w:val="00FC73F1"/>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D827"/>
  <w15:docId w15:val="{1E1FAC50-8E9C-4ADB-9D5C-D2AD9835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25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662D7"/>
    <w:pPr>
      <w:ind w:left="720"/>
      <w:contextualSpacing/>
    </w:pPr>
  </w:style>
  <w:style w:type="table" w:styleId="Grigliatabella">
    <w:name w:val="Table Grid"/>
    <w:basedOn w:val="Tabellanormale"/>
    <w:uiPriority w:val="59"/>
    <w:rsid w:val="00BD6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7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7F31"/>
    <w:rPr>
      <w:rFonts w:ascii="Tahoma" w:hAnsi="Tahoma" w:cs="Tahoma"/>
      <w:sz w:val="16"/>
      <w:szCs w:val="16"/>
    </w:rPr>
  </w:style>
  <w:style w:type="character" w:styleId="Rimandocommento">
    <w:name w:val="annotation reference"/>
    <w:basedOn w:val="Carpredefinitoparagrafo"/>
    <w:uiPriority w:val="99"/>
    <w:semiHidden/>
    <w:unhideWhenUsed/>
    <w:rsid w:val="00CC7F31"/>
    <w:rPr>
      <w:sz w:val="16"/>
      <w:szCs w:val="16"/>
    </w:rPr>
  </w:style>
  <w:style w:type="paragraph" w:styleId="Testocommento">
    <w:name w:val="annotation text"/>
    <w:basedOn w:val="Normale"/>
    <w:link w:val="TestocommentoCarattere"/>
    <w:uiPriority w:val="99"/>
    <w:semiHidden/>
    <w:unhideWhenUsed/>
    <w:rsid w:val="00CC7F3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7F31"/>
    <w:rPr>
      <w:sz w:val="20"/>
      <w:szCs w:val="20"/>
    </w:rPr>
  </w:style>
  <w:style w:type="paragraph" w:styleId="Soggettocommento">
    <w:name w:val="annotation subject"/>
    <w:basedOn w:val="Testocommento"/>
    <w:next w:val="Testocommento"/>
    <w:link w:val="SoggettocommentoCarattere"/>
    <w:uiPriority w:val="99"/>
    <w:semiHidden/>
    <w:unhideWhenUsed/>
    <w:rsid w:val="00CC7F31"/>
    <w:rPr>
      <w:b/>
      <w:bCs/>
    </w:rPr>
  </w:style>
  <w:style w:type="character" w:customStyle="1" w:styleId="SoggettocommentoCarattere">
    <w:name w:val="Soggetto commento Carattere"/>
    <w:basedOn w:val="TestocommentoCarattere"/>
    <w:link w:val="Soggettocommento"/>
    <w:uiPriority w:val="99"/>
    <w:semiHidden/>
    <w:rsid w:val="00CC7F31"/>
    <w:rPr>
      <w:b/>
      <w:bCs/>
      <w:sz w:val="20"/>
      <w:szCs w:val="20"/>
    </w:rPr>
  </w:style>
  <w:style w:type="paragraph" w:styleId="Intestazione">
    <w:name w:val="header"/>
    <w:basedOn w:val="Normale"/>
    <w:link w:val="IntestazioneCarattere"/>
    <w:uiPriority w:val="99"/>
    <w:unhideWhenUsed/>
    <w:rsid w:val="00A51B20"/>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A51B20"/>
  </w:style>
  <w:style w:type="paragraph" w:styleId="Pidipagina">
    <w:name w:val="footer"/>
    <w:basedOn w:val="Normale"/>
    <w:link w:val="PidipaginaCarattere"/>
    <w:uiPriority w:val="99"/>
    <w:unhideWhenUsed/>
    <w:rsid w:val="00A51B20"/>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A51B20"/>
  </w:style>
  <w:style w:type="character" w:styleId="Collegamentoipertestuale">
    <w:name w:val="Hyperlink"/>
    <w:basedOn w:val="Carpredefinitoparagrafo"/>
    <w:unhideWhenUsed/>
    <w:rsid w:val="00A545DE"/>
    <w:rPr>
      <w:color w:val="0000FF" w:themeColor="hyperlink"/>
      <w:u w:val="single"/>
    </w:rPr>
  </w:style>
  <w:style w:type="paragraph" w:customStyle="1" w:styleId="BodyText4">
    <w:name w:val="Body Text 4"/>
    <w:basedOn w:val="Corpotesto"/>
    <w:rsid w:val="00F61E4A"/>
    <w:pPr>
      <w:tabs>
        <w:tab w:val="left" w:pos="720"/>
      </w:tabs>
      <w:spacing w:after="0" w:line="360" w:lineRule="auto"/>
      <w:jc w:val="both"/>
      <w:outlineLvl w:val="2"/>
    </w:pPr>
    <w:rPr>
      <w:rFonts w:ascii="Verdana" w:eastAsia="Times New Roman" w:hAnsi="Verdana" w:cs="Times New Roman"/>
      <w:spacing w:val="-2"/>
      <w:sz w:val="20"/>
      <w:szCs w:val="20"/>
    </w:rPr>
  </w:style>
  <w:style w:type="paragraph" w:styleId="Corpotesto">
    <w:name w:val="Body Text"/>
    <w:basedOn w:val="Normale"/>
    <w:link w:val="CorpotestoCarattere"/>
    <w:uiPriority w:val="99"/>
    <w:semiHidden/>
    <w:unhideWhenUsed/>
    <w:rsid w:val="00F61E4A"/>
    <w:pPr>
      <w:spacing w:after="120"/>
    </w:pPr>
  </w:style>
  <w:style w:type="character" w:customStyle="1" w:styleId="CorpotestoCarattere">
    <w:name w:val="Corpo testo Carattere"/>
    <w:basedOn w:val="Carpredefinitoparagrafo"/>
    <w:link w:val="Corpotesto"/>
    <w:uiPriority w:val="99"/>
    <w:semiHidden/>
    <w:rsid w:val="00F6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ussa@bournemouth.ac.uk" TargetMode="External"/><Relationship Id="rId18" Type="http://schemas.openxmlformats.org/officeDocument/2006/relationships/image" Target="media/image4.sv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1.bournemouth.ac.uk/about/governance/access-information/data-protection-privac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sp.bournemouth.ac.uk/documentsrep/Research%20Participant%20Privacy%20No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chool_x002f_PS_x0020_Owner xmlns="AFB31927-0CC8-49C6-8009-AE11F3AE29D1">14</School_x002f_PS_x0020_Owner>
    <Description0 xmlns="AFB31927-0CC8-49C6-8009-AE11F3AE29D1">Participant Agreement Form</Description0>
    <Author0 xmlns="AFB31927-0CC8-49C6-8009-AE11F3AE29D1">
      <UserInfo>
        <DisplayName>i:0#.w|staff\bells</DisplayName>
        <AccountId>62</AccountId>
        <AccountType/>
      </UserInfo>
    </Author0>
    <Target_x0020_Audiences xmlns="AFB31927-0CC8-49C6-8009-AE11F3AE29D1" xsi:nil="true"/>
    <_dlc_DocId xmlns="7845b4e5-581f-4554-8843-a411c9829904">ZXDD766ENQDJ-1636582589-6323</_dlc_DocId>
    <Expiry_x0020_Date xmlns="AFB31927-0CC8-49C6-8009-AE11F3AE29D1" xsi:nil="true"/>
    <Publish_x0020_Date xmlns="AFB31927-0CC8-49C6-8009-AE11F3AE29D1">2018-09-09T23:00:00+00:00</Publish_x0020_Date>
    <_dlc_DocIdUrl xmlns="7845b4e5-581f-4554-8843-a411c9829904">
      <Url>https://intranetsp.bournemouth.ac.uk/_layouts/15/DocIdRedir.aspx?ID=ZXDD766ENQDJ-1636582589-6323</Url>
      <Description>ZXDD766ENQDJ-1636582589-6323</Description>
    </_dlc_DocIdUrl>
    <Review_x0020_Date xmlns="AFB31927-0CC8-49C6-8009-AE11F3AE29D1" xsi:nil="true"/>
    <_Status xmlns="http://schemas.microsoft.com/sharepoint/v3/field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8360ED93C755F488F32D05466641CC6" ma:contentTypeVersion="54" ma:contentTypeDescription="Create a new document." ma:contentTypeScope="" ma:versionID="6ab9170aaff286d6afc27e4aafbcb5f4">
  <xsd:schema xmlns:xsd="http://www.w3.org/2001/XMLSchema" xmlns:xs="http://www.w3.org/2001/XMLSchema" xmlns:p="http://schemas.microsoft.com/office/2006/metadata/properties" xmlns:ns2="7845b4e5-581f-4554-8843-a411c9829904" xmlns:ns3="http://schemas.microsoft.com/sharepoint/v3/fields" xmlns:ns4="AFB31927-0CC8-49C6-8009-AE11F3AE29D1" targetNamespace="http://schemas.microsoft.com/office/2006/metadata/properties" ma:root="true" ma:fieldsID="5ab8beccba9b3fe8767129081d4ad20d" ns2:_="" ns3:_="" ns4:_="">
    <xsd:import namespace="7845b4e5-581f-4554-8843-a411c9829904"/>
    <xsd:import namespace="http://schemas.microsoft.com/sharepoint/v3/fields"/>
    <xsd:import namespace="AFB31927-0CC8-49C6-8009-AE11F3AE29D1"/>
    <xsd:element name="properties">
      <xsd:complexType>
        <xsd:sequence>
          <xsd:element name="documentManagement">
            <xsd:complexType>
              <xsd:all>
                <xsd:element ref="ns2:_dlc_DocId" minOccurs="0"/>
                <xsd:element ref="ns2:_dlc_DocIdUrl" minOccurs="0"/>
                <xsd:element ref="ns2:_dlc_DocIdPersistId" minOccurs="0"/>
                <xsd:element ref="ns4:Description0" minOccurs="0"/>
                <xsd:element ref="ns4:Publish_x0020_Date"/>
                <xsd:element ref="ns4:Review_x0020_Date" minOccurs="0"/>
                <xsd:element ref="ns4:Expiry_x0020_Date" minOccurs="0"/>
                <xsd:element ref="ns4:Author0" minOccurs="0"/>
                <xsd:element ref="ns4:School_x002f_PS_x0020_Owner"/>
                <xsd:element ref="ns4:Target_x0020_Audiences" minOccurs="0"/>
                <xsd:element ref="ns3: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5b4e5-581f-4554-8843-a411c982990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ma:displayName="Category" ma:format="Dropdown" ma:internalName="_Status" ma:readOnly="false">
      <xsd:simpleType>
        <xsd:restriction base="dms:Choice">
          <xsd:enumeration value="Academic Services"/>
          <xsd:enumeration value="Centre for Excellence in Learning"/>
          <xsd:enumeration value="Committee Resources"/>
          <xsd:enumeration value="Doctoral College"/>
          <xsd:enumeration value="Documents for news pages"/>
          <xsd:enumeration value="Estates"/>
          <xsd:enumeration value="Finance and Performance"/>
          <xsd:enumeration value="Fusion Documents"/>
          <xsd:enumeration value="Global Engagement"/>
          <xsd:enumeration value="HR-OD documents"/>
          <xsd:enumeration value="Leadership Conference and Masterclasses"/>
          <xsd:enumeration value="Leadership Programmes Resources"/>
          <xsd:enumeration value="Legal cat"/>
          <xsd:enumeration value="M&amp;C"/>
          <xsd:enumeration value="Org Charts"/>
          <xsd:enumeration value="OVC and Public Affairs"/>
          <xsd:enumeration value="PRIME"/>
          <xsd:enumeration value="RKEO"/>
          <xsd:enumeration value="Service Excellence"/>
          <xsd:enumeration value="SITS"/>
          <xsd:enumeration value="Staff Intranet"/>
          <xsd:enumeration value="Staff Survey"/>
          <xsd:enumeration value="TeachBU"/>
          <xsd:enumeration value="TEL Toolkit"/>
        </xsd:restriction>
      </xsd:simpleType>
    </xsd:element>
  </xsd:schema>
  <xsd:schema xmlns:xsd="http://www.w3.org/2001/XMLSchema" xmlns:xs="http://www.w3.org/2001/XMLSchema" xmlns:dms="http://schemas.microsoft.com/office/2006/documentManagement/types" xmlns:pc="http://schemas.microsoft.com/office/infopath/2007/PartnerControls" targetNamespace="AFB31927-0CC8-49C6-8009-AE11F3AE29D1" elementFormDefault="qualified">
    <xsd:import namespace="http://schemas.microsoft.com/office/2006/documentManagement/types"/>
    <xsd:import namespace="http://schemas.microsoft.com/office/infopath/2007/PartnerControls"/>
    <xsd:element name="Description0" ma:index="12" nillable="true" ma:displayName="Description" ma:internalName="Description0" ma:readOnly="false">
      <xsd:simpleType>
        <xsd:restriction base="dms:Text"/>
      </xsd:simpleType>
    </xsd:element>
    <xsd:element name="Publish_x0020_Date" ma:index="13" ma:displayName="Publish Date" ma:default="[today]" ma:format="DateOnly" ma:internalName="Publish_x0020_Date" ma:readOnly="false">
      <xsd:simpleType>
        <xsd:restriction base="dms:DateTime"/>
      </xsd:simpleType>
    </xsd:element>
    <xsd:element name="Review_x0020_Date" ma:index="14" nillable="true" ma:displayName="Review Date" ma:format="DateOnly" ma:internalName="Review_x0020_Date" ma:readOnly="false">
      <xsd:simpleType>
        <xsd:restriction base="dms:DateTime"/>
      </xsd:simpleType>
    </xsd:element>
    <xsd:element name="Expiry_x0020_Date" ma:index="15" nillable="true" ma:displayName="Expiry Date" ma:format="DateOnly" ma:internalName="Expiry_x0020_Date" ma:readOnly="false">
      <xsd:simpleType>
        <xsd:restriction base="dms:DateTime"/>
      </xsd:simpleType>
    </xsd:element>
    <xsd:element name="Author0" ma:index="16" nillable="true" ma:displayName="Author" ma:list="UserInfo" ma:SharePointGroup="0" ma:internalName="Autho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hool_x002f_PS_x0020_Owner" ma:index="17" ma:displayName="Faculty/PS Owner" ma:list="{EAC109AF-6888-4703-91C4-EBDD892487A8}" ma:internalName="School_x002f_PS_x0020_Owner" ma:readOnly="false" ma:showField="Title">
      <xsd:simpleType>
        <xsd:restriction base="dms:Lookup"/>
      </xsd:simpleType>
    </xsd:element>
    <xsd:element name="Target_x0020_Audiences" ma:index="18" nillable="true" ma:displayName="Target Audiences" ma:internalName="Target_x0020_Audiences"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ategory">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158F6-0809-492E-8B65-7342E86FF459}">
  <ds:schemaRefs>
    <ds:schemaRef ds:uri="http://schemas.microsoft.com/sharepoint/events"/>
  </ds:schemaRefs>
</ds:datastoreItem>
</file>

<file path=customXml/itemProps2.xml><?xml version="1.0" encoding="utf-8"?>
<ds:datastoreItem xmlns:ds="http://schemas.openxmlformats.org/officeDocument/2006/customXml" ds:itemID="{4FF575AA-2457-48A1-9C0B-5AD437F0AB5E}">
  <ds:schemaRefs>
    <ds:schemaRef ds:uri="http://schemas.microsoft.com/sharepoint/v3/contenttype/forms"/>
  </ds:schemaRefs>
</ds:datastoreItem>
</file>

<file path=customXml/itemProps3.xml><?xml version="1.0" encoding="utf-8"?>
<ds:datastoreItem xmlns:ds="http://schemas.openxmlformats.org/officeDocument/2006/customXml" ds:itemID="{215F3C18-4035-4716-B35D-7E6907934631}">
  <ds:schemaRefs>
    <ds:schemaRef ds:uri="http://schemas.openxmlformats.org/officeDocument/2006/bibliography"/>
  </ds:schemaRefs>
</ds:datastoreItem>
</file>

<file path=customXml/itemProps4.xml><?xml version="1.0" encoding="utf-8"?>
<ds:datastoreItem xmlns:ds="http://schemas.openxmlformats.org/officeDocument/2006/customXml" ds:itemID="{2A58B04B-4439-4939-86E9-C66A6FDC7FFD}">
  <ds:schemaRefs>
    <ds:schemaRef ds:uri="http://schemas.microsoft.com/office/2006/metadata/properties"/>
    <ds:schemaRef ds:uri="http://schemas.microsoft.com/office/infopath/2007/PartnerControls"/>
    <ds:schemaRef ds:uri="AFB31927-0CC8-49C6-8009-AE11F3AE29D1"/>
    <ds:schemaRef ds:uri="7845b4e5-581f-4554-8843-a411c9829904"/>
    <ds:schemaRef ds:uri="http://schemas.microsoft.com/sharepoint/v3/fields"/>
  </ds:schemaRefs>
</ds:datastoreItem>
</file>

<file path=customXml/itemProps5.xml><?xml version="1.0" encoding="utf-8"?>
<ds:datastoreItem xmlns:ds="http://schemas.openxmlformats.org/officeDocument/2006/customXml" ds:itemID="{8C1B3768-EF34-4C7D-9F8E-E0B23138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5b4e5-581f-4554-8843-a411c9829904"/>
    <ds:schemaRef ds:uri="http://schemas.microsoft.com/sharepoint/v3/fields"/>
    <ds:schemaRef ds:uri="AFB31927-0CC8-49C6-8009-AE11F3AE2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Bell</dc:creator>
  <cp:lastModifiedBy>Emanuele Bussa</cp:lastModifiedBy>
  <cp:revision>8</cp:revision>
  <dcterms:created xsi:type="dcterms:W3CDTF">2023-07-17T13:23:00Z</dcterms:created>
  <dcterms:modified xsi:type="dcterms:W3CDTF">2025-11-08T08:47:00Z</dcterms:modified>
  <cp:contentStatus>RKEO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03cecbb8-1a99-4a7b-8b15-87f11483ccdd</vt:lpwstr>
  </property>
  <property fmtid="{D5CDD505-2E9C-101B-9397-08002B2CF9AE}" pid="3" name="ContentTypeId">
    <vt:lpwstr>0x01010028360ED93C755F488F32D05466641CC6</vt:lpwstr>
  </property>
</Properties>
</file>